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45F64987" w14:textId="77777777" w:rsidTr="00060C0C">
        <w:trPr>
          <w:trHeight w:hRule="exact" w:val="2948"/>
        </w:trPr>
        <w:tc>
          <w:tcPr>
            <w:tcW w:w="11185" w:type="dxa"/>
            <w:shd w:val="clear" w:color="auto" w:fill="83D0F5"/>
            <w:vAlign w:val="center"/>
          </w:tcPr>
          <w:p w14:paraId="5E56E0AE" w14:textId="4A2C487C" w:rsidR="00974E99" w:rsidRPr="00405755" w:rsidRDefault="00974E99" w:rsidP="00D12F28">
            <w:pPr>
              <w:pStyle w:val="Documenttype"/>
            </w:pPr>
            <w:bookmarkStart w:id="0" w:name="_GoBack" w:colFirst="0" w:colLast="0"/>
            <w:r w:rsidRPr="00405755">
              <w:t xml:space="preserve">IALA </w:t>
            </w:r>
            <w:r w:rsidR="00F905E1" w:rsidRPr="00405755">
              <w:t>R</w:t>
            </w:r>
            <w:r w:rsidR="00D12F28">
              <w:t>ecommendation</w:t>
            </w:r>
          </w:p>
        </w:tc>
      </w:tr>
      <w:bookmarkEnd w:id="0"/>
    </w:tbl>
    <w:p w14:paraId="146FA37A" w14:textId="77777777" w:rsidR="008972C3" w:rsidRPr="00405755" w:rsidRDefault="008972C3" w:rsidP="003274DB"/>
    <w:p w14:paraId="19DF3439" w14:textId="77777777" w:rsidR="00D74AE1" w:rsidRPr="00405755" w:rsidRDefault="00D74AE1" w:rsidP="003274DB"/>
    <w:p w14:paraId="22E32B53" w14:textId="1482F1A8" w:rsidR="00111E0A" w:rsidRPr="00405755" w:rsidRDefault="00B95BB4" w:rsidP="00111E0A">
      <w:pPr>
        <w:pStyle w:val="Documentnumber"/>
      </w:pPr>
      <w:r>
        <w:t>R-101</w:t>
      </w:r>
    </w:p>
    <w:p w14:paraId="0001E6F9" w14:textId="77777777" w:rsidR="00111E0A" w:rsidRPr="00405755" w:rsidRDefault="00111E0A" w:rsidP="003274DB"/>
    <w:p w14:paraId="64068D6F" w14:textId="784240B0" w:rsidR="00776004" w:rsidRPr="00B95BB4" w:rsidRDefault="00B95BB4" w:rsidP="00564664">
      <w:pPr>
        <w:pStyle w:val="Documentname"/>
      </w:pPr>
      <w:r w:rsidRPr="00B95BB4">
        <w:rPr>
          <w:bCs/>
          <w:lang w:val="fr-FR"/>
        </w:rPr>
        <w:t>Marine Radar Beacons (Racons)</w:t>
      </w:r>
    </w:p>
    <w:p w14:paraId="6A6CD741" w14:textId="77777777" w:rsidR="00D74AE1" w:rsidRPr="00405755" w:rsidRDefault="00D74AE1" w:rsidP="00D74AE1"/>
    <w:p w14:paraId="6C8AD0F2" w14:textId="77777777" w:rsidR="006A48A6" w:rsidRPr="00405755" w:rsidRDefault="006A48A6" w:rsidP="00D74AE1"/>
    <w:p w14:paraId="247EC92E" w14:textId="77777777" w:rsidR="005378B8" w:rsidRPr="00405755" w:rsidRDefault="005378B8" w:rsidP="00D74AE1"/>
    <w:p w14:paraId="2EF8A787" w14:textId="77777777" w:rsidR="005378B8" w:rsidRPr="00405755" w:rsidRDefault="005378B8" w:rsidP="00D74AE1"/>
    <w:p w14:paraId="143FBA44" w14:textId="77777777" w:rsidR="005378B8" w:rsidRPr="00405755" w:rsidRDefault="005378B8" w:rsidP="00D74AE1"/>
    <w:p w14:paraId="6BD97C78" w14:textId="77777777" w:rsidR="005378B8" w:rsidRPr="00405755" w:rsidRDefault="005378B8" w:rsidP="00D74AE1"/>
    <w:p w14:paraId="11890986" w14:textId="77777777" w:rsidR="005378B8" w:rsidRPr="00405755" w:rsidRDefault="005378B8" w:rsidP="00D74AE1"/>
    <w:p w14:paraId="513F0BF5" w14:textId="77777777" w:rsidR="005378B8" w:rsidRPr="00405755" w:rsidRDefault="005378B8" w:rsidP="00D74AE1"/>
    <w:p w14:paraId="7ABA8B45" w14:textId="77777777" w:rsidR="005378B8" w:rsidRPr="00405755" w:rsidRDefault="005378B8" w:rsidP="00D74AE1"/>
    <w:p w14:paraId="617DCB07" w14:textId="77777777" w:rsidR="005378B8" w:rsidRPr="00405755" w:rsidRDefault="005378B8" w:rsidP="00D74AE1"/>
    <w:p w14:paraId="31E2BA37" w14:textId="77777777" w:rsidR="005378B8" w:rsidRPr="00405755" w:rsidRDefault="005378B8" w:rsidP="00D74AE1"/>
    <w:p w14:paraId="620E8E52" w14:textId="77777777" w:rsidR="005378B8" w:rsidRPr="00405755" w:rsidRDefault="005378B8" w:rsidP="00D74AE1"/>
    <w:p w14:paraId="6376BE6C" w14:textId="77777777" w:rsidR="005378B8" w:rsidRPr="00405755" w:rsidRDefault="005378B8" w:rsidP="00D74AE1"/>
    <w:p w14:paraId="5D741EE2" w14:textId="77777777" w:rsidR="005378B8" w:rsidRPr="00405755" w:rsidRDefault="005378B8" w:rsidP="00D74AE1"/>
    <w:p w14:paraId="4AD1A249" w14:textId="77777777" w:rsidR="005378B8" w:rsidRPr="00405755" w:rsidRDefault="005378B8" w:rsidP="00D74AE1"/>
    <w:p w14:paraId="674BB0B8" w14:textId="77777777" w:rsidR="005378B8" w:rsidRPr="00405755" w:rsidRDefault="005378B8" w:rsidP="00D74AE1"/>
    <w:p w14:paraId="5DC779C1" w14:textId="77777777" w:rsidR="005378B8" w:rsidRPr="00405755" w:rsidRDefault="005378B8" w:rsidP="00D74AE1"/>
    <w:p w14:paraId="4896C511" w14:textId="77777777" w:rsidR="005378B8" w:rsidRPr="00405755" w:rsidRDefault="005378B8" w:rsidP="00D74AE1"/>
    <w:p w14:paraId="5B1302DA" w14:textId="77777777" w:rsidR="005378B8" w:rsidRPr="00405755" w:rsidRDefault="005378B8" w:rsidP="00D74AE1"/>
    <w:p w14:paraId="036151B2" w14:textId="77777777" w:rsidR="005378B8" w:rsidRPr="00405755" w:rsidRDefault="005378B8" w:rsidP="00D74AE1"/>
    <w:p w14:paraId="4787CDBD" w14:textId="77777777" w:rsidR="005378B8" w:rsidRPr="00405755" w:rsidRDefault="005378B8" w:rsidP="00D74AE1"/>
    <w:p w14:paraId="3FECAEB7" w14:textId="77777777" w:rsidR="005378B8" w:rsidRPr="00405755" w:rsidRDefault="005378B8" w:rsidP="00D74AE1"/>
    <w:p w14:paraId="75F78143" w14:textId="77777777" w:rsidR="005378B8" w:rsidRPr="00405755" w:rsidRDefault="005378B8" w:rsidP="00D74AE1"/>
    <w:p w14:paraId="26656696" w14:textId="77777777" w:rsidR="005378B8" w:rsidRPr="00405755" w:rsidRDefault="005378B8" w:rsidP="00D74AE1"/>
    <w:p w14:paraId="1B1D5226" w14:textId="3979166A" w:rsidR="005378B8" w:rsidRPr="00405755" w:rsidRDefault="005378B8" w:rsidP="005378B8">
      <w:pPr>
        <w:pStyle w:val="Editionnumber"/>
      </w:pPr>
      <w:r w:rsidRPr="00405755">
        <w:t xml:space="preserve">Edition </w:t>
      </w:r>
      <w:r w:rsidR="00C265F7">
        <w:t>2</w:t>
      </w:r>
      <w:r w:rsidRPr="00405755">
        <w:t>.0</w:t>
      </w:r>
    </w:p>
    <w:p w14:paraId="4EE5447C" w14:textId="246FE049" w:rsidR="006A48A6" w:rsidRDefault="005378B8" w:rsidP="005378B8">
      <w:pPr>
        <w:pStyle w:val="Documentdate"/>
      </w:pPr>
      <w:r w:rsidRPr="00405755">
        <w:t>D</w:t>
      </w:r>
      <w:r w:rsidR="00C265F7">
        <w:t>ecember 2004</w:t>
      </w:r>
    </w:p>
    <w:p w14:paraId="21F40668" w14:textId="77C1E6CD" w:rsidR="00C759CC" w:rsidRPr="00405755" w:rsidRDefault="00C759CC" w:rsidP="00C759CC">
      <w:pPr>
        <w:pStyle w:val="Revokes"/>
      </w:pPr>
    </w:p>
    <w:p w14:paraId="4C812A3A" w14:textId="77777777" w:rsidR="00BC27F6" w:rsidRPr="00405755" w:rsidRDefault="00BC27F6" w:rsidP="00D74AE1">
      <w:pPr>
        <w:sectPr w:rsidR="00BC27F6" w:rsidRPr="00405755"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123DE377"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16FD51BB" w14:textId="77777777" w:rsidTr="005E4659">
        <w:tc>
          <w:tcPr>
            <w:tcW w:w="1908" w:type="dxa"/>
          </w:tcPr>
          <w:p w14:paraId="6B4C1163" w14:textId="77777777" w:rsidR="00914E26" w:rsidRPr="00405755" w:rsidRDefault="00914E26" w:rsidP="00914E26">
            <w:pPr>
              <w:pStyle w:val="Tabletexttitle"/>
            </w:pPr>
            <w:r w:rsidRPr="00405755">
              <w:t>Date</w:t>
            </w:r>
          </w:p>
        </w:tc>
        <w:tc>
          <w:tcPr>
            <w:tcW w:w="3576" w:type="dxa"/>
          </w:tcPr>
          <w:p w14:paraId="6043F5E7" w14:textId="77777777" w:rsidR="00914E26" w:rsidRPr="00405755" w:rsidRDefault="00914E26" w:rsidP="00914E26">
            <w:pPr>
              <w:pStyle w:val="Tabletexttitle"/>
            </w:pPr>
            <w:r w:rsidRPr="00405755">
              <w:t>Page / Section Revised</w:t>
            </w:r>
          </w:p>
        </w:tc>
        <w:tc>
          <w:tcPr>
            <w:tcW w:w="5001" w:type="dxa"/>
          </w:tcPr>
          <w:p w14:paraId="2A3D9156" w14:textId="77777777" w:rsidR="00914E26" w:rsidRPr="00405755" w:rsidRDefault="00914E26" w:rsidP="005E4659">
            <w:pPr>
              <w:pStyle w:val="Tabletexttitle"/>
              <w:ind w:right="112"/>
            </w:pPr>
            <w:r w:rsidRPr="00405755">
              <w:t>Requirement for Revision</w:t>
            </w:r>
          </w:p>
        </w:tc>
      </w:tr>
      <w:tr w:rsidR="005E4659" w:rsidRPr="00405755" w14:paraId="35D4F1EB" w14:textId="77777777" w:rsidTr="005E4659">
        <w:trPr>
          <w:trHeight w:val="851"/>
        </w:trPr>
        <w:tc>
          <w:tcPr>
            <w:tcW w:w="1908" w:type="dxa"/>
            <w:vAlign w:val="center"/>
          </w:tcPr>
          <w:p w14:paraId="0F354356" w14:textId="70714673" w:rsidR="00914E26" w:rsidRPr="00405755" w:rsidRDefault="0094052B" w:rsidP="00130057">
            <w:pPr>
              <w:pStyle w:val="Tabletext"/>
            </w:pPr>
            <w:r w:rsidRPr="0094052B">
              <w:rPr>
                <w:lang w:val="en-US"/>
              </w:rPr>
              <w:t>Sept</w:t>
            </w:r>
            <w:r w:rsidR="00130057">
              <w:rPr>
                <w:lang w:val="en-US"/>
              </w:rPr>
              <w:t>ember</w:t>
            </w:r>
            <w:r w:rsidRPr="0094052B">
              <w:rPr>
                <w:lang w:val="en-US"/>
              </w:rPr>
              <w:t xml:space="preserve"> 2004</w:t>
            </w:r>
          </w:p>
        </w:tc>
        <w:tc>
          <w:tcPr>
            <w:tcW w:w="3576" w:type="dxa"/>
            <w:vAlign w:val="center"/>
          </w:tcPr>
          <w:p w14:paraId="0964E9E6" w14:textId="08D87441" w:rsidR="00914E26" w:rsidRPr="00405755" w:rsidRDefault="0094052B" w:rsidP="00914E26">
            <w:pPr>
              <w:pStyle w:val="Tabletext"/>
            </w:pPr>
            <w:r>
              <w:t>General Revision including updating information and clarification of terms</w:t>
            </w:r>
          </w:p>
        </w:tc>
        <w:tc>
          <w:tcPr>
            <w:tcW w:w="5001" w:type="dxa"/>
            <w:vAlign w:val="center"/>
          </w:tcPr>
          <w:p w14:paraId="7F6DE41C" w14:textId="011D869A" w:rsidR="00914E26" w:rsidRPr="00405755" w:rsidRDefault="0094052B" w:rsidP="00914E26">
            <w:pPr>
              <w:pStyle w:val="Tabletext"/>
            </w:pPr>
            <w:r w:rsidRPr="0094052B">
              <w:rPr>
                <w:lang w:val="en-US"/>
              </w:rPr>
              <w:t>Discussions underway at IMO and ITU on S band radars; concern over future of Racons</w:t>
            </w:r>
          </w:p>
        </w:tc>
      </w:tr>
      <w:tr w:rsidR="005E4659" w:rsidRPr="00405755" w14:paraId="39E217BE" w14:textId="77777777" w:rsidTr="005E4659">
        <w:trPr>
          <w:trHeight w:val="851"/>
        </w:trPr>
        <w:tc>
          <w:tcPr>
            <w:tcW w:w="1908" w:type="dxa"/>
            <w:vAlign w:val="center"/>
          </w:tcPr>
          <w:p w14:paraId="4551A601" w14:textId="77777777" w:rsidR="00914E26" w:rsidRPr="00405755" w:rsidRDefault="00914E26" w:rsidP="00914E26">
            <w:pPr>
              <w:pStyle w:val="Tabletext"/>
            </w:pPr>
          </w:p>
        </w:tc>
        <w:tc>
          <w:tcPr>
            <w:tcW w:w="3576" w:type="dxa"/>
            <w:vAlign w:val="center"/>
          </w:tcPr>
          <w:p w14:paraId="685A41D6" w14:textId="77777777" w:rsidR="00914E26" w:rsidRPr="00405755" w:rsidRDefault="00914E26" w:rsidP="00914E26">
            <w:pPr>
              <w:pStyle w:val="Tabletext"/>
            </w:pPr>
          </w:p>
        </w:tc>
        <w:tc>
          <w:tcPr>
            <w:tcW w:w="5001" w:type="dxa"/>
            <w:vAlign w:val="center"/>
          </w:tcPr>
          <w:p w14:paraId="699CA7E6" w14:textId="77777777" w:rsidR="00914E26" w:rsidRPr="00405755" w:rsidRDefault="00914E26" w:rsidP="00914E26">
            <w:pPr>
              <w:pStyle w:val="Tabletext"/>
            </w:pPr>
          </w:p>
        </w:tc>
      </w:tr>
      <w:tr w:rsidR="005E4659" w:rsidRPr="00405755" w14:paraId="78D311D6" w14:textId="77777777" w:rsidTr="005E4659">
        <w:trPr>
          <w:trHeight w:val="851"/>
        </w:trPr>
        <w:tc>
          <w:tcPr>
            <w:tcW w:w="1908" w:type="dxa"/>
            <w:vAlign w:val="center"/>
          </w:tcPr>
          <w:p w14:paraId="31B5B129" w14:textId="77777777" w:rsidR="00914E26" w:rsidRPr="00405755" w:rsidRDefault="00914E26" w:rsidP="00914E26">
            <w:pPr>
              <w:pStyle w:val="Tabletext"/>
            </w:pPr>
          </w:p>
        </w:tc>
        <w:tc>
          <w:tcPr>
            <w:tcW w:w="3576" w:type="dxa"/>
            <w:vAlign w:val="center"/>
          </w:tcPr>
          <w:p w14:paraId="225A4345" w14:textId="77777777" w:rsidR="00914E26" w:rsidRPr="00405755" w:rsidRDefault="00914E26" w:rsidP="00914E26">
            <w:pPr>
              <w:pStyle w:val="Tabletext"/>
            </w:pPr>
          </w:p>
        </w:tc>
        <w:tc>
          <w:tcPr>
            <w:tcW w:w="5001" w:type="dxa"/>
            <w:vAlign w:val="center"/>
          </w:tcPr>
          <w:p w14:paraId="7BD36B94" w14:textId="77777777" w:rsidR="00914E26" w:rsidRPr="00405755" w:rsidRDefault="00914E26" w:rsidP="00914E26">
            <w:pPr>
              <w:pStyle w:val="Tabletext"/>
            </w:pPr>
          </w:p>
        </w:tc>
      </w:tr>
      <w:tr w:rsidR="005E4659" w:rsidRPr="00405755" w14:paraId="26F6C60B" w14:textId="77777777" w:rsidTr="005E4659">
        <w:trPr>
          <w:trHeight w:val="851"/>
        </w:trPr>
        <w:tc>
          <w:tcPr>
            <w:tcW w:w="1908" w:type="dxa"/>
            <w:vAlign w:val="center"/>
          </w:tcPr>
          <w:p w14:paraId="54602F5C" w14:textId="77777777" w:rsidR="00914E26" w:rsidRPr="00405755" w:rsidRDefault="00914E26" w:rsidP="00914E26">
            <w:pPr>
              <w:pStyle w:val="Tabletext"/>
            </w:pPr>
          </w:p>
        </w:tc>
        <w:tc>
          <w:tcPr>
            <w:tcW w:w="3576" w:type="dxa"/>
            <w:vAlign w:val="center"/>
          </w:tcPr>
          <w:p w14:paraId="0905B690" w14:textId="77777777" w:rsidR="00914E26" w:rsidRPr="00405755" w:rsidRDefault="00914E26" w:rsidP="00914E26">
            <w:pPr>
              <w:pStyle w:val="Tabletext"/>
            </w:pPr>
          </w:p>
        </w:tc>
        <w:tc>
          <w:tcPr>
            <w:tcW w:w="5001" w:type="dxa"/>
            <w:vAlign w:val="center"/>
          </w:tcPr>
          <w:p w14:paraId="3B39797F" w14:textId="77777777" w:rsidR="00914E26" w:rsidRPr="00405755" w:rsidRDefault="00914E26" w:rsidP="00914E26">
            <w:pPr>
              <w:pStyle w:val="Tabletext"/>
            </w:pPr>
          </w:p>
        </w:tc>
      </w:tr>
      <w:tr w:rsidR="005E4659" w:rsidRPr="00405755" w14:paraId="329A4568" w14:textId="77777777" w:rsidTr="005E4659">
        <w:trPr>
          <w:trHeight w:val="851"/>
        </w:trPr>
        <w:tc>
          <w:tcPr>
            <w:tcW w:w="1908" w:type="dxa"/>
            <w:vAlign w:val="center"/>
          </w:tcPr>
          <w:p w14:paraId="641863B8" w14:textId="77777777" w:rsidR="00914E26" w:rsidRPr="00405755" w:rsidRDefault="00914E26" w:rsidP="00914E26">
            <w:pPr>
              <w:pStyle w:val="Tabletext"/>
            </w:pPr>
          </w:p>
        </w:tc>
        <w:tc>
          <w:tcPr>
            <w:tcW w:w="3576" w:type="dxa"/>
            <w:vAlign w:val="center"/>
          </w:tcPr>
          <w:p w14:paraId="16B66DE0" w14:textId="77777777" w:rsidR="00914E26" w:rsidRPr="00405755" w:rsidRDefault="00914E26" w:rsidP="00914E26">
            <w:pPr>
              <w:pStyle w:val="Tabletext"/>
            </w:pPr>
          </w:p>
        </w:tc>
        <w:tc>
          <w:tcPr>
            <w:tcW w:w="5001" w:type="dxa"/>
            <w:vAlign w:val="center"/>
          </w:tcPr>
          <w:p w14:paraId="6FA1F0A8" w14:textId="77777777" w:rsidR="00914E26" w:rsidRPr="00405755" w:rsidRDefault="00914E26" w:rsidP="00914E26">
            <w:pPr>
              <w:pStyle w:val="Tabletext"/>
            </w:pPr>
          </w:p>
        </w:tc>
      </w:tr>
      <w:tr w:rsidR="005E4659" w:rsidRPr="00405755" w14:paraId="38DE598C" w14:textId="77777777" w:rsidTr="005E4659">
        <w:trPr>
          <w:trHeight w:val="851"/>
        </w:trPr>
        <w:tc>
          <w:tcPr>
            <w:tcW w:w="1908" w:type="dxa"/>
            <w:vAlign w:val="center"/>
          </w:tcPr>
          <w:p w14:paraId="636581AB" w14:textId="77777777" w:rsidR="00914E26" w:rsidRPr="00405755" w:rsidRDefault="00914E26" w:rsidP="00914E26">
            <w:pPr>
              <w:pStyle w:val="Tabletext"/>
            </w:pPr>
          </w:p>
        </w:tc>
        <w:tc>
          <w:tcPr>
            <w:tcW w:w="3576" w:type="dxa"/>
            <w:vAlign w:val="center"/>
          </w:tcPr>
          <w:p w14:paraId="482C639F" w14:textId="77777777" w:rsidR="00914E26" w:rsidRPr="00405755" w:rsidRDefault="00914E26" w:rsidP="00914E26">
            <w:pPr>
              <w:pStyle w:val="Tabletext"/>
            </w:pPr>
          </w:p>
        </w:tc>
        <w:tc>
          <w:tcPr>
            <w:tcW w:w="5001" w:type="dxa"/>
            <w:vAlign w:val="center"/>
          </w:tcPr>
          <w:p w14:paraId="69F6B72E" w14:textId="77777777" w:rsidR="00914E26" w:rsidRPr="00405755" w:rsidRDefault="00914E26" w:rsidP="00914E26">
            <w:pPr>
              <w:pStyle w:val="Tabletext"/>
            </w:pPr>
          </w:p>
        </w:tc>
      </w:tr>
      <w:tr w:rsidR="005E4659" w:rsidRPr="00405755" w14:paraId="35504060" w14:textId="77777777" w:rsidTr="005E4659">
        <w:trPr>
          <w:trHeight w:val="851"/>
        </w:trPr>
        <w:tc>
          <w:tcPr>
            <w:tcW w:w="1908" w:type="dxa"/>
            <w:vAlign w:val="center"/>
          </w:tcPr>
          <w:p w14:paraId="451E10AC" w14:textId="77777777" w:rsidR="00914E26" w:rsidRPr="00405755" w:rsidRDefault="00914E26" w:rsidP="00914E26">
            <w:pPr>
              <w:pStyle w:val="Tabletext"/>
            </w:pPr>
          </w:p>
        </w:tc>
        <w:tc>
          <w:tcPr>
            <w:tcW w:w="3576" w:type="dxa"/>
            <w:vAlign w:val="center"/>
          </w:tcPr>
          <w:p w14:paraId="2D7274E5" w14:textId="77777777" w:rsidR="00914E26" w:rsidRPr="00405755" w:rsidRDefault="00914E26" w:rsidP="00914E26">
            <w:pPr>
              <w:pStyle w:val="Tabletext"/>
            </w:pPr>
          </w:p>
        </w:tc>
        <w:tc>
          <w:tcPr>
            <w:tcW w:w="5001" w:type="dxa"/>
            <w:vAlign w:val="center"/>
          </w:tcPr>
          <w:p w14:paraId="1AFB49F0" w14:textId="77777777" w:rsidR="00914E26" w:rsidRPr="00405755" w:rsidRDefault="00914E26" w:rsidP="00914E26">
            <w:pPr>
              <w:pStyle w:val="Tabletext"/>
            </w:pPr>
          </w:p>
        </w:tc>
      </w:tr>
    </w:tbl>
    <w:p w14:paraId="62C26197" w14:textId="77777777" w:rsidR="005E4659" w:rsidRDefault="005E4659" w:rsidP="00914E26">
      <w:pPr>
        <w:spacing w:after="200" w:line="276" w:lineRule="auto"/>
      </w:pPr>
    </w:p>
    <w:p w14:paraId="6A5439C5" w14:textId="77777777" w:rsidR="00530A84" w:rsidRPr="00040954" w:rsidRDefault="00530A84" w:rsidP="00914E26">
      <w:pPr>
        <w:spacing w:after="200" w:line="276" w:lineRule="auto"/>
        <w:rPr>
          <w:sz w:val="22"/>
        </w:rPr>
      </w:pPr>
    </w:p>
    <w:p w14:paraId="3C393586" w14:textId="77777777" w:rsidR="00530A84" w:rsidRDefault="00530A84" w:rsidP="00914E26">
      <w:pPr>
        <w:spacing w:after="200" w:line="276" w:lineRule="auto"/>
      </w:pPr>
    </w:p>
    <w:p w14:paraId="79C7324A" w14:textId="77777777" w:rsidR="00530A84" w:rsidRPr="00405755" w:rsidRDefault="00530A84" w:rsidP="00914E26">
      <w:pPr>
        <w:spacing w:after="200" w:line="276" w:lineRule="auto"/>
        <w:sectPr w:rsidR="00530A84" w:rsidRPr="00405755" w:rsidSect="00111E0A">
          <w:headerReference w:type="default" r:id="rId10"/>
          <w:footerReference w:type="default" r:id="rId11"/>
          <w:pgSz w:w="11906" w:h="16838" w:code="9"/>
          <w:pgMar w:top="567" w:right="794" w:bottom="567" w:left="907" w:header="567" w:footer="850" w:gutter="0"/>
          <w:cols w:space="708"/>
          <w:docGrid w:linePitch="360"/>
        </w:sectPr>
      </w:pPr>
    </w:p>
    <w:p w14:paraId="69E12E33" w14:textId="5BF9938F" w:rsidR="001B7940" w:rsidRDefault="001B7940" w:rsidP="001B7940">
      <w:pPr>
        <w:pStyle w:val="THECOUNCIL"/>
      </w:pPr>
      <w:bookmarkStart w:id="1" w:name="_Toc442255952"/>
      <w:r w:rsidRPr="00405755">
        <w:lastRenderedPageBreak/>
        <w:t xml:space="preserve">THE </w:t>
      </w:r>
      <w:r w:rsidR="005C67E5">
        <w:t xml:space="preserve">IALA </w:t>
      </w:r>
      <w:r w:rsidRPr="00405755">
        <w:t>COUNCIL</w:t>
      </w:r>
    </w:p>
    <w:p w14:paraId="5FF66F12" w14:textId="77777777" w:rsidR="00BC73E9" w:rsidRDefault="00BC73E9" w:rsidP="00BC73E9">
      <w:pPr>
        <w:pStyle w:val="Noting"/>
      </w:pPr>
      <w:r w:rsidRPr="004A484C">
        <w:rPr>
          <w:b/>
        </w:rPr>
        <w:t>RECALLING</w:t>
      </w:r>
      <w:r w:rsidRPr="004A484C">
        <w:t xml:space="preserve"> the function of IALA with respect to Safety of Navigation, the efficiency of maritime transport and the protection of the environment,</w:t>
      </w:r>
    </w:p>
    <w:p w14:paraId="31A76E43" w14:textId="0C0FE1B4" w:rsidR="0094052B" w:rsidRDefault="00BC73E9" w:rsidP="00BC73E9">
      <w:pPr>
        <w:pStyle w:val="Noting"/>
        <w:rPr>
          <w:lang w:val="en-US"/>
        </w:rPr>
      </w:pPr>
      <w:r>
        <w:rPr>
          <w:b/>
        </w:rPr>
        <w:t xml:space="preserve">RECALLING ALSO </w:t>
      </w:r>
      <w:r>
        <w:t>Article 8 of the IALA Constitution regarding the authority, duties and functions of the Council,</w:t>
      </w:r>
    </w:p>
    <w:p w14:paraId="46380A7D" w14:textId="322414E2" w:rsidR="0094052B" w:rsidRPr="0094052B" w:rsidRDefault="0094052B" w:rsidP="0094052B">
      <w:pPr>
        <w:pStyle w:val="Noting"/>
        <w:rPr>
          <w:b/>
        </w:rPr>
      </w:pPr>
      <w:r w:rsidRPr="0094052B">
        <w:rPr>
          <w:b/>
          <w:bCs/>
        </w:rPr>
        <w:t>NOTING</w:t>
      </w:r>
      <w:r w:rsidRPr="0094052B">
        <w:t xml:space="preserve"> that the International Maritime Organization, in Assembly Resolution A.615(15) on Radar Beacons and Transponders, has recommended operatio</w:t>
      </w:r>
      <w:r>
        <w:t>nal standards for radar beacons,</w:t>
      </w:r>
    </w:p>
    <w:p w14:paraId="1D687FEA" w14:textId="4A0C383B" w:rsidR="0094052B" w:rsidRPr="0094052B" w:rsidRDefault="0094052B" w:rsidP="0094052B">
      <w:pPr>
        <w:pStyle w:val="Noting"/>
        <w:rPr>
          <w:b/>
        </w:rPr>
      </w:pPr>
      <w:r w:rsidRPr="0094052B">
        <w:rPr>
          <w:b/>
          <w:bCs/>
        </w:rPr>
        <w:t>NOTING ALSO</w:t>
      </w:r>
      <w:r w:rsidRPr="0094052B">
        <w:rPr>
          <w:bCs/>
        </w:rPr>
        <w:t xml:space="preserve"> </w:t>
      </w:r>
      <w:r w:rsidRPr="0094052B">
        <w:t>that the International Maritime Organization is developing revised performance standards for Radars</w:t>
      </w:r>
      <w:r>
        <w:t>,</w:t>
      </w:r>
    </w:p>
    <w:p w14:paraId="142BE602" w14:textId="18D8AF01" w:rsidR="0094052B" w:rsidRPr="0094052B" w:rsidRDefault="0094052B" w:rsidP="0094052B">
      <w:pPr>
        <w:pStyle w:val="Noting"/>
        <w:rPr>
          <w:b/>
        </w:rPr>
      </w:pPr>
      <w:r w:rsidRPr="0094052B">
        <w:rPr>
          <w:b/>
          <w:bCs/>
        </w:rPr>
        <w:t>NOTING FURTHER</w:t>
      </w:r>
      <w:r w:rsidRPr="0094052B">
        <w:t xml:space="preserve"> that the International Telecommunication Union in ITU-R M.824-2 gives the technical characteristics of a genera</w:t>
      </w:r>
      <w:r>
        <w:t>l purpose maritime radar beacon,</w:t>
      </w:r>
    </w:p>
    <w:p w14:paraId="0FCF9646" w14:textId="77777777" w:rsidR="0094052B" w:rsidRDefault="0094052B" w:rsidP="0094052B">
      <w:pPr>
        <w:pStyle w:val="Noting"/>
        <w:rPr>
          <w:b/>
        </w:rPr>
      </w:pPr>
      <w:r w:rsidRPr="0094052B">
        <w:rPr>
          <w:b/>
          <w:bCs/>
        </w:rPr>
        <w:t>RECOGNISING</w:t>
      </w:r>
      <w:r w:rsidRPr="0094052B">
        <w:t xml:space="preserve"> that many Aids to Navigation Authorities have installed maritime radar beacons as gen</w:t>
      </w:r>
      <w:r>
        <w:t>eral purpose aids to navigation</w:t>
      </w:r>
    </w:p>
    <w:p w14:paraId="5C19E31C" w14:textId="596F04AF" w:rsidR="0094052B" w:rsidRPr="0094052B" w:rsidRDefault="0094052B" w:rsidP="0094052B">
      <w:pPr>
        <w:pStyle w:val="Noting"/>
        <w:rPr>
          <w:b/>
        </w:rPr>
      </w:pPr>
      <w:r w:rsidRPr="0094052B">
        <w:rPr>
          <w:b/>
          <w:bCs/>
        </w:rPr>
        <w:t>CONSIDER</w:t>
      </w:r>
      <w:r w:rsidR="00BC73E9">
        <w:rPr>
          <w:b/>
          <w:bCs/>
        </w:rPr>
        <w:t>ING</w:t>
      </w:r>
      <w:r w:rsidRPr="0094052B">
        <w:t xml:space="preserve"> the</w:t>
      </w:r>
      <w:r>
        <w:t xml:space="preserve"> </w:t>
      </w:r>
      <w:r w:rsidR="00BC73E9">
        <w:t>proposals</w:t>
      </w:r>
      <w:r>
        <w:t xml:space="preserve"> of</w:t>
      </w:r>
      <w:r w:rsidRPr="0094052B">
        <w:t xml:space="preserve"> the</w:t>
      </w:r>
      <w:r>
        <w:t xml:space="preserve"> </w:t>
      </w:r>
      <w:r w:rsidR="00BC73E9">
        <w:t>IALA e-N</w:t>
      </w:r>
      <w:r>
        <w:t>avigation Committee</w:t>
      </w:r>
      <w:r w:rsidRPr="00405755">
        <w:t>,</w:t>
      </w:r>
    </w:p>
    <w:p w14:paraId="2CF5AAD6" w14:textId="7401476A" w:rsidR="001B7940" w:rsidRDefault="00A326AC" w:rsidP="001B7940">
      <w:pPr>
        <w:pStyle w:val="Noting"/>
      </w:pPr>
      <w:r>
        <w:rPr>
          <w:b/>
        </w:rPr>
        <w:t>ADOPTS</w:t>
      </w:r>
      <w:r w:rsidR="00094508">
        <w:t xml:space="preserve"> </w:t>
      </w:r>
      <w:r w:rsidR="00BC73E9">
        <w:t xml:space="preserve">the </w:t>
      </w:r>
      <w:r w:rsidRPr="0094052B">
        <w:t xml:space="preserve">Recommendation </w:t>
      </w:r>
      <w:r w:rsidR="008D16C2" w:rsidRPr="0094052B">
        <w:t xml:space="preserve">on </w:t>
      </w:r>
      <w:r w:rsidR="0094052B" w:rsidRPr="0094052B">
        <w:rPr>
          <w:lang w:val="en-US"/>
        </w:rPr>
        <w:t>Marine Radar Beacons (Racons)</w:t>
      </w:r>
      <w:r w:rsidRPr="0094052B">
        <w:t>,</w:t>
      </w:r>
      <w:r w:rsidR="0094052B">
        <w:t xml:space="preserve"> </w:t>
      </w:r>
      <w:r w:rsidRPr="00A326AC">
        <w:t xml:space="preserve">as </w:t>
      </w:r>
      <w:r w:rsidR="00BC73E9">
        <w:t xml:space="preserve">described below and as </w:t>
      </w:r>
      <w:r w:rsidR="0094052B">
        <w:t>amplified</w:t>
      </w:r>
      <w:r w:rsidRPr="00A326AC">
        <w:t xml:space="preserve"> in </w:t>
      </w:r>
      <w:r w:rsidR="0094052B">
        <w:t>IALA Guideline 1</w:t>
      </w:r>
      <w:r w:rsidR="0094052B" w:rsidRPr="00BC73E9">
        <w:rPr>
          <w:highlight w:val="yellow"/>
        </w:rPr>
        <w:t>xxx</w:t>
      </w:r>
      <w:r w:rsidR="0094052B">
        <w:t xml:space="preserve"> on </w:t>
      </w:r>
      <w:r w:rsidR="0094052B" w:rsidRPr="0094052B">
        <w:rPr>
          <w:lang w:val="en-US"/>
        </w:rPr>
        <w:t>Marine Radar Beacons (Racons)</w:t>
      </w:r>
      <w:r w:rsidR="001B7940" w:rsidRPr="00405755">
        <w:t>,</w:t>
      </w:r>
    </w:p>
    <w:p w14:paraId="701DAF22" w14:textId="315C42A7" w:rsidR="00BC73E9" w:rsidRDefault="00BC73E9" w:rsidP="001B7940">
      <w:pPr>
        <w:pStyle w:val="Noting"/>
      </w:pPr>
      <w:r>
        <w:rPr>
          <w:b/>
        </w:rPr>
        <w:t xml:space="preserve">INVITES </w:t>
      </w:r>
      <w:r>
        <w:t xml:space="preserve">Members and marine aids to navigation authorities worldwide to implement </w:t>
      </w:r>
      <w:r w:rsidRPr="00405755">
        <w:t>the</w:t>
      </w:r>
      <w:r w:rsidRPr="00C7179A">
        <w:t xml:space="preserve"> </w:t>
      </w:r>
      <w:r>
        <w:t xml:space="preserve">provisions of the </w:t>
      </w:r>
      <w:r w:rsidRPr="00C7179A">
        <w:t>Recommendation</w:t>
      </w:r>
      <w:r w:rsidRPr="00405755">
        <w:t>,</w:t>
      </w:r>
    </w:p>
    <w:p w14:paraId="409F8705" w14:textId="18CEC8C6" w:rsidR="0094052B" w:rsidRDefault="0094052B" w:rsidP="001B7940">
      <w:pPr>
        <w:pStyle w:val="Noting"/>
      </w:pPr>
      <w:r>
        <w:rPr>
          <w:b/>
        </w:rPr>
        <w:t>RECOMMENDS</w:t>
      </w:r>
      <w:r>
        <w:t xml:space="preserve"> that:</w:t>
      </w:r>
    </w:p>
    <w:p w14:paraId="0E428EC2" w14:textId="2615D75A" w:rsidR="0094052B" w:rsidRDefault="0094052B" w:rsidP="0094052B">
      <w:pPr>
        <w:pStyle w:val="List1-recommendation"/>
      </w:pPr>
      <w:r>
        <w:t>Radar beacons (Racons) provided by Aids to Navigation Authorities should conform to the technical characteristics set out in Part 1 of IALA Guideline 1</w:t>
      </w:r>
      <w:r w:rsidRPr="00BC73E9">
        <w:rPr>
          <w:highlight w:val="yellow"/>
        </w:rPr>
        <w:t>xxx</w:t>
      </w:r>
      <w:r>
        <w:t xml:space="preserve"> on </w:t>
      </w:r>
      <w:r w:rsidRPr="0094052B">
        <w:rPr>
          <w:lang w:val="en-US"/>
        </w:rPr>
        <w:t>Marine Radar Beacons (Racons)</w:t>
      </w:r>
      <w:r>
        <w:t>.</w:t>
      </w:r>
    </w:p>
    <w:p w14:paraId="733D969D" w14:textId="49B26E02" w:rsidR="0094052B" w:rsidRDefault="0094052B" w:rsidP="0094052B">
      <w:pPr>
        <w:pStyle w:val="List1-recommendation"/>
      </w:pPr>
      <w:r>
        <w:t>Aids to Navigation Authorities take into account the guidelines on the use of racons set out in Part 2 of IALA Guideline 1</w:t>
      </w:r>
      <w:r w:rsidRPr="00BC73E9">
        <w:rPr>
          <w:highlight w:val="yellow"/>
        </w:rPr>
        <w:t>xxx</w:t>
      </w:r>
      <w:r>
        <w:t xml:space="preserve"> when establishing Racon sites.</w:t>
      </w:r>
    </w:p>
    <w:p w14:paraId="3CFFCF0E" w14:textId="25E2EA7E" w:rsidR="0094052B" w:rsidRDefault="0094052B" w:rsidP="0094052B">
      <w:pPr>
        <w:pStyle w:val="List1-recommendation"/>
      </w:pPr>
      <w:r>
        <w:t>Aids to Navigation Authorities take into account the Guidelines on Racon Range Performance set out in Part 4 of IALA Guideline 1</w:t>
      </w:r>
      <w:r w:rsidRPr="00BC73E9">
        <w:rPr>
          <w:highlight w:val="yellow"/>
        </w:rPr>
        <w:t>xxx</w:t>
      </w:r>
      <w:r>
        <w:t>.</w:t>
      </w:r>
    </w:p>
    <w:p w14:paraId="76371EE4" w14:textId="015D3FD8" w:rsidR="00A76BCD" w:rsidRDefault="00A76BCD" w:rsidP="0094052B">
      <w:pPr>
        <w:pStyle w:val="List1-recommendation"/>
      </w:pPr>
      <w:r>
        <w:t xml:space="preserve">Aids to Navigation Authorities </w:t>
      </w:r>
      <w:del w:id="2" w:author="Seamus Doyle" w:date="2017-02-15T18:35:00Z">
        <w:r w:rsidDel="000173C0">
          <w:delText>take into account the guidance</w:delText>
        </w:r>
      </w:del>
      <w:ins w:id="3" w:author="Seamus Doyle" w:date="2017-02-15T18:35:00Z">
        <w:r w:rsidR="000173C0">
          <w:t>adopt the technical perameters</w:t>
        </w:r>
      </w:ins>
      <w:r>
        <w:t xml:space="preserve"> contained in Table 1:</w:t>
      </w:r>
    </w:p>
    <w:p w14:paraId="18F9F116" w14:textId="77777777" w:rsidR="006B076D" w:rsidRDefault="006B076D">
      <w:pPr>
        <w:spacing w:after="200" w:line="276" w:lineRule="auto"/>
        <w:rPr>
          <w:b/>
          <w:bCs/>
          <w:i/>
          <w:color w:val="575756"/>
          <w:sz w:val="22"/>
          <w:u w:val="single"/>
          <w:lang w:val="en-US"/>
        </w:rPr>
      </w:pPr>
      <w:r>
        <w:rPr>
          <w:lang w:val="en-US"/>
        </w:rPr>
        <w:br w:type="page"/>
      </w:r>
    </w:p>
    <w:p w14:paraId="4CD75148" w14:textId="0F8268C4" w:rsidR="00A76BCD" w:rsidRDefault="00A76BCD" w:rsidP="006B076D">
      <w:pPr>
        <w:pStyle w:val="Tablecaption"/>
        <w:jc w:val="center"/>
      </w:pPr>
      <w:r w:rsidRPr="00A76BCD">
        <w:rPr>
          <w:lang w:val="en-US"/>
        </w:rPr>
        <w:lastRenderedPageBreak/>
        <w:t xml:space="preserve">Technical Parameters for a General </w:t>
      </w:r>
      <w:r>
        <w:rPr>
          <w:lang w:val="en-US"/>
        </w:rPr>
        <w:t>Purpose Maritime Radar Beacon (R</w:t>
      </w:r>
      <w:r w:rsidRPr="00A76BCD">
        <w:rPr>
          <w:lang w:val="en-US"/>
        </w:rPr>
        <w:t>acon)</w:t>
      </w:r>
    </w:p>
    <w:tbl>
      <w:tblPr>
        <w:tblStyle w:val="TableGrid"/>
        <w:tblW w:w="0" w:type="auto"/>
        <w:tblInd w:w="111" w:type="dxa"/>
        <w:tblLook w:val="04A0" w:firstRow="1" w:lastRow="0" w:firstColumn="1" w:lastColumn="0" w:noHBand="0" w:noVBand="1"/>
      </w:tblPr>
      <w:tblGrid>
        <w:gridCol w:w="1834"/>
        <w:gridCol w:w="3395"/>
        <w:gridCol w:w="4855"/>
      </w:tblGrid>
      <w:tr w:rsidR="006353A2" w14:paraId="4804E4B4" w14:textId="77777777" w:rsidTr="003640EC">
        <w:tc>
          <w:tcPr>
            <w:tcW w:w="1834" w:type="dxa"/>
          </w:tcPr>
          <w:p w14:paraId="4398DF52" w14:textId="066149C5" w:rsidR="006B076D" w:rsidRDefault="006B076D" w:rsidP="006B076D">
            <w:pPr>
              <w:pStyle w:val="Tableheading"/>
            </w:pPr>
            <w:r w:rsidRPr="006B076D">
              <w:rPr>
                <w:lang w:val="en-GB"/>
              </w:rPr>
              <w:t>Item</w:t>
            </w:r>
          </w:p>
        </w:tc>
        <w:tc>
          <w:tcPr>
            <w:tcW w:w="3395" w:type="dxa"/>
          </w:tcPr>
          <w:p w14:paraId="5ABC20DB" w14:textId="77777777" w:rsidR="006B076D" w:rsidRDefault="006B076D" w:rsidP="001B7940">
            <w:pPr>
              <w:pStyle w:val="Noting"/>
              <w:ind w:left="0"/>
              <w:rPr>
                <w:b/>
              </w:rPr>
            </w:pPr>
          </w:p>
        </w:tc>
        <w:tc>
          <w:tcPr>
            <w:tcW w:w="4855" w:type="dxa"/>
          </w:tcPr>
          <w:p w14:paraId="7E456A1D" w14:textId="0BFFA834" w:rsidR="006B076D" w:rsidRDefault="006B076D" w:rsidP="006B076D">
            <w:pPr>
              <w:pStyle w:val="Tableheading"/>
            </w:pPr>
            <w:r>
              <w:t>Specifications</w:t>
            </w:r>
          </w:p>
        </w:tc>
      </w:tr>
      <w:tr w:rsidR="006353A2" w14:paraId="400291D1" w14:textId="77777777" w:rsidTr="003640EC">
        <w:tc>
          <w:tcPr>
            <w:tcW w:w="1834" w:type="dxa"/>
          </w:tcPr>
          <w:p w14:paraId="7EC6A521" w14:textId="653ECBAC" w:rsidR="006B076D" w:rsidRDefault="006B076D" w:rsidP="006353A2">
            <w:pPr>
              <w:pStyle w:val="Tabletext"/>
              <w:numPr>
                <w:ilvl w:val="0"/>
                <w:numId w:val="37"/>
              </w:numPr>
            </w:pPr>
            <w:r>
              <w:t>Antenna</w:t>
            </w:r>
          </w:p>
        </w:tc>
        <w:tc>
          <w:tcPr>
            <w:tcW w:w="3395" w:type="dxa"/>
          </w:tcPr>
          <w:p w14:paraId="25B9D7BA" w14:textId="0A554C0D" w:rsidR="006B076D" w:rsidRPr="006B076D" w:rsidRDefault="006B076D" w:rsidP="006B076D">
            <w:pPr>
              <w:pStyle w:val="Tabletext"/>
            </w:pPr>
            <w:r>
              <w:t>Polarization</w:t>
            </w:r>
          </w:p>
        </w:tc>
        <w:tc>
          <w:tcPr>
            <w:tcW w:w="4855" w:type="dxa"/>
          </w:tcPr>
          <w:p w14:paraId="0E773EEC" w14:textId="77777777" w:rsidR="006353A2" w:rsidRPr="006353A2" w:rsidRDefault="006353A2" w:rsidP="006353A2">
            <w:pPr>
              <w:pStyle w:val="Tabletext"/>
            </w:pPr>
            <w:r w:rsidRPr="006353A2">
              <w:t>In the 9 GHz band, suitable for responding to radars using horizontal polarization.</w:t>
            </w:r>
          </w:p>
          <w:p w14:paraId="6595D468" w14:textId="42F5959E" w:rsidR="006B076D" w:rsidRPr="006B076D" w:rsidRDefault="006353A2" w:rsidP="006353A2">
            <w:pPr>
              <w:pStyle w:val="Tabletext"/>
            </w:pPr>
            <w:r w:rsidRPr="006353A2">
              <w:t>In the 3 GHz band, suitable for responding to radars using horizontal polarization and to radars using vertical polarization</w:t>
            </w:r>
          </w:p>
        </w:tc>
      </w:tr>
      <w:tr w:rsidR="006353A2" w14:paraId="796CB635" w14:textId="77777777" w:rsidTr="003640EC">
        <w:tc>
          <w:tcPr>
            <w:tcW w:w="1834" w:type="dxa"/>
          </w:tcPr>
          <w:p w14:paraId="3DA0D851" w14:textId="061BA1A7" w:rsidR="006B076D" w:rsidRPr="006B076D" w:rsidRDefault="006B076D" w:rsidP="006353A2">
            <w:pPr>
              <w:pStyle w:val="Tabletext"/>
              <w:numPr>
                <w:ilvl w:val="0"/>
                <w:numId w:val="37"/>
              </w:numPr>
            </w:pPr>
            <w:r>
              <w:t>Receiver</w:t>
            </w:r>
          </w:p>
        </w:tc>
        <w:tc>
          <w:tcPr>
            <w:tcW w:w="3395" w:type="dxa"/>
          </w:tcPr>
          <w:p w14:paraId="05533B16" w14:textId="72FEE24D" w:rsidR="006B076D" w:rsidRDefault="006B076D" w:rsidP="006B076D">
            <w:pPr>
              <w:pStyle w:val="Tabletext"/>
              <w:numPr>
                <w:ilvl w:val="0"/>
                <w:numId w:val="36"/>
              </w:numPr>
            </w:pPr>
            <w:r>
              <w:t>Frequency band</w:t>
            </w:r>
          </w:p>
          <w:p w14:paraId="47DBFDF3" w14:textId="77777777" w:rsidR="006353A2" w:rsidRDefault="006353A2" w:rsidP="006353A2">
            <w:pPr>
              <w:pStyle w:val="Tabletext"/>
            </w:pPr>
          </w:p>
          <w:p w14:paraId="412B57B1" w14:textId="77777777" w:rsidR="006B076D" w:rsidRDefault="006B076D" w:rsidP="006B076D">
            <w:pPr>
              <w:pStyle w:val="Tabletext"/>
              <w:numPr>
                <w:ilvl w:val="0"/>
                <w:numId w:val="36"/>
              </w:numPr>
            </w:pPr>
            <w:r>
              <w:t>Blocking period</w:t>
            </w:r>
          </w:p>
          <w:p w14:paraId="1BBE1032" w14:textId="77777777" w:rsidR="006353A2" w:rsidRDefault="006353A2" w:rsidP="006353A2">
            <w:pPr>
              <w:pStyle w:val="Tabletext"/>
            </w:pPr>
          </w:p>
          <w:p w14:paraId="5E9769A6" w14:textId="20A03BCB" w:rsidR="006353A2" w:rsidRPr="006B076D" w:rsidRDefault="006353A2" w:rsidP="006B076D">
            <w:pPr>
              <w:pStyle w:val="Tabletext"/>
              <w:numPr>
                <w:ilvl w:val="0"/>
                <w:numId w:val="36"/>
              </w:numPr>
            </w:pPr>
            <w:r>
              <w:t>Primary radar pulse length</w:t>
            </w:r>
          </w:p>
        </w:tc>
        <w:tc>
          <w:tcPr>
            <w:tcW w:w="4855" w:type="dxa"/>
          </w:tcPr>
          <w:p w14:paraId="53164522" w14:textId="77777777" w:rsidR="006353A2" w:rsidRPr="006353A2" w:rsidRDefault="006353A2" w:rsidP="006353A2">
            <w:pPr>
              <w:pStyle w:val="Tabletext"/>
            </w:pPr>
            <w:r w:rsidRPr="006353A2">
              <w:t>9 300 - 9 500 MHz and/ or 2 900 - 3 100 MHz.</w:t>
            </w:r>
          </w:p>
          <w:p w14:paraId="1867194C" w14:textId="77777777" w:rsidR="006353A2" w:rsidRPr="006353A2" w:rsidRDefault="006353A2" w:rsidP="006353A2">
            <w:pPr>
              <w:pStyle w:val="Tabletext"/>
            </w:pPr>
            <w:r w:rsidRPr="006353A2">
              <w:t>(9 300 – 9 320 from 01 January 2001)</w:t>
            </w:r>
          </w:p>
          <w:p w14:paraId="75C44117" w14:textId="5DAA349C" w:rsidR="006353A2" w:rsidRPr="006353A2" w:rsidRDefault="006353A2" w:rsidP="006353A2">
            <w:pPr>
              <w:pStyle w:val="Tabletext"/>
            </w:pPr>
            <w:r w:rsidRPr="006353A2">
              <w:t>100 µs after end of response.</w:t>
            </w:r>
          </w:p>
          <w:p w14:paraId="0501FF61" w14:textId="77777777" w:rsidR="006353A2" w:rsidRPr="006353A2" w:rsidRDefault="006353A2" w:rsidP="006353A2">
            <w:pPr>
              <w:pStyle w:val="Tabletext"/>
            </w:pPr>
          </w:p>
          <w:p w14:paraId="71BCF76B" w14:textId="38AECEA2" w:rsidR="006B076D" w:rsidRPr="006B076D" w:rsidRDefault="006353A2" w:rsidP="006353A2">
            <w:pPr>
              <w:pStyle w:val="Tabletext"/>
            </w:pPr>
            <w:r w:rsidRPr="006353A2">
              <w:t xml:space="preserve"> 0.05 µs</w:t>
            </w:r>
          </w:p>
        </w:tc>
      </w:tr>
      <w:tr w:rsidR="006353A2" w14:paraId="03876E65" w14:textId="77777777" w:rsidTr="003640EC">
        <w:tc>
          <w:tcPr>
            <w:tcW w:w="1834" w:type="dxa"/>
          </w:tcPr>
          <w:p w14:paraId="5A9716A6" w14:textId="62479A76" w:rsidR="006B076D" w:rsidRPr="006B076D" w:rsidRDefault="006B076D" w:rsidP="006353A2">
            <w:pPr>
              <w:pStyle w:val="Tabletext"/>
              <w:numPr>
                <w:ilvl w:val="0"/>
                <w:numId w:val="37"/>
              </w:numPr>
            </w:pPr>
            <w:r w:rsidRPr="006B076D">
              <w:t>Transmitting</w:t>
            </w:r>
          </w:p>
        </w:tc>
        <w:tc>
          <w:tcPr>
            <w:tcW w:w="3395" w:type="dxa"/>
          </w:tcPr>
          <w:p w14:paraId="714CC0D5" w14:textId="612AC50C" w:rsidR="006B076D" w:rsidRPr="006B076D" w:rsidRDefault="006353A2" w:rsidP="006B076D">
            <w:pPr>
              <w:pStyle w:val="Tabletext"/>
            </w:pPr>
            <w:r>
              <w:t>Frequency</w:t>
            </w:r>
          </w:p>
        </w:tc>
        <w:tc>
          <w:tcPr>
            <w:tcW w:w="4855" w:type="dxa"/>
          </w:tcPr>
          <w:p w14:paraId="63862967" w14:textId="77777777" w:rsidR="006353A2" w:rsidRPr="006353A2" w:rsidRDefault="006353A2" w:rsidP="006353A2">
            <w:pPr>
              <w:pStyle w:val="Tabletext"/>
            </w:pPr>
            <w:r w:rsidRPr="006353A2">
              <w:t>Tr</w:t>
            </w:r>
            <w:r>
              <w:t>ansmission should occur either:</w:t>
            </w:r>
          </w:p>
          <w:p w14:paraId="2CEF3F6B" w14:textId="77777777" w:rsidR="006353A2" w:rsidRPr="006353A2" w:rsidRDefault="006353A2" w:rsidP="006353A2">
            <w:pPr>
              <w:pStyle w:val="Tabletext"/>
              <w:numPr>
                <w:ilvl w:val="0"/>
                <w:numId w:val="39"/>
              </w:numPr>
            </w:pPr>
            <w:r w:rsidRPr="006353A2">
              <w:t xml:space="preserve">on the frequency of the interrogating signal with a frequency tolerance of ± 3.5 MHz for interrogating pulses with a duration of less than 0.2 µs, </w:t>
            </w:r>
            <w:r>
              <w:t>or</w:t>
            </w:r>
            <w:r w:rsidRPr="006353A2">
              <w:t>, with a frequency tolerance of ± 1.5 MHz for pulses with a duratio</w:t>
            </w:r>
            <w:r>
              <w:t>n equal to or more than 0.2 µs;</w:t>
            </w:r>
          </w:p>
          <w:p w14:paraId="7160AE08" w14:textId="77777777" w:rsidR="006353A2" w:rsidRPr="006353A2" w:rsidRDefault="006353A2" w:rsidP="006353A2">
            <w:pPr>
              <w:pStyle w:val="Tabletext"/>
            </w:pPr>
            <w:r w:rsidRPr="006353A2">
              <w:t xml:space="preserve">or </w:t>
            </w:r>
          </w:p>
          <w:p w14:paraId="288EA61D" w14:textId="250151A8" w:rsidR="006B076D" w:rsidRPr="006B076D" w:rsidRDefault="006353A2" w:rsidP="006353A2">
            <w:pPr>
              <w:pStyle w:val="Tabletext"/>
              <w:numPr>
                <w:ilvl w:val="0"/>
                <w:numId w:val="39"/>
              </w:numPr>
            </w:pPr>
            <w:r w:rsidRPr="006353A2">
              <w:t>by a series of sweeps covering the entire frequency band of the receiver in which the signal was received.  Where the transmission consists of a series of sweeps, the form of the sweep shall be sawtooth and should have a slew rate of between 60 s and 120 s per 200 MHz</w:t>
            </w:r>
            <w:r>
              <w:t>.</w:t>
            </w:r>
          </w:p>
        </w:tc>
      </w:tr>
      <w:tr w:rsidR="006353A2" w14:paraId="0BD3B463" w14:textId="77777777" w:rsidTr="003640EC">
        <w:tc>
          <w:tcPr>
            <w:tcW w:w="1834" w:type="dxa"/>
          </w:tcPr>
          <w:p w14:paraId="7DA2D395" w14:textId="264D87D8" w:rsidR="006B076D" w:rsidRPr="006B076D" w:rsidRDefault="006B076D" w:rsidP="006353A2">
            <w:pPr>
              <w:pStyle w:val="Tabletext"/>
              <w:numPr>
                <w:ilvl w:val="0"/>
                <w:numId w:val="37"/>
              </w:numPr>
            </w:pPr>
            <w:r w:rsidRPr="006B076D">
              <w:t>Response</w:t>
            </w:r>
          </w:p>
        </w:tc>
        <w:tc>
          <w:tcPr>
            <w:tcW w:w="3395" w:type="dxa"/>
          </w:tcPr>
          <w:p w14:paraId="0A2954EC" w14:textId="77777777" w:rsidR="006B076D" w:rsidRDefault="006353A2" w:rsidP="006353A2">
            <w:pPr>
              <w:pStyle w:val="Tabletext"/>
              <w:numPr>
                <w:ilvl w:val="0"/>
                <w:numId w:val="38"/>
              </w:numPr>
            </w:pPr>
            <w:r>
              <w:t>Delay after receipt of interrogation</w:t>
            </w:r>
          </w:p>
          <w:p w14:paraId="3E0D4B20" w14:textId="77777777" w:rsidR="006353A2" w:rsidRDefault="006353A2" w:rsidP="006353A2">
            <w:pPr>
              <w:pStyle w:val="Tabletext"/>
            </w:pPr>
          </w:p>
          <w:p w14:paraId="1F07E25E" w14:textId="77777777" w:rsidR="006353A2" w:rsidRDefault="006353A2" w:rsidP="006353A2">
            <w:pPr>
              <w:pStyle w:val="Tabletext"/>
            </w:pPr>
          </w:p>
          <w:p w14:paraId="0C83FE87" w14:textId="77777777" w:rsidR="006353A2" w:rsidRDefault="006353A2" w:rsidP="006353A2">
            <w:pPr>
              <w:pStyle w:val="Tabletext"/>
            </w:pPr>
          </w:p>
          <w:p w14:paraId="3EC8345F" w14:textId="77777777" w:rsidR="006353A2" w:rsidRDefault="006353A2" w:rsidP="006353A2">
            <w:pPr>
              <w:pStyle w:val="Tabletext"/>
            </w:pPr>
          </w:p>
          <w:p w14:paraId="6EAB99EE" w14:textId="5F65F24C" w:rsidR="006353A2" w:rsidRDefault="006353A2" w:rsidP="006353A2">
            <w:pPr>
              <w:pStyle w:val="Tabletext"/>
              <w:numPr>
                <w:ilvl w:val="0"/>
                <w:numId w:val="38"/>
              </w:numPr>
            </w:pPr>
            <w:r>
              <w:t>Form of identification</w:t>
            </w:r>
          </w:p>
          <w:p w14:paraId="77826BFD" w14:textId="77777777" w:rsidR="006353A2" w:rsidRDefault="006353A2" w:rsidP="006353A2">
            <w:pPr>
              <w:pStyle w:val="Tabletext"/>
            </w:pPr>
          </w:p>
          <w:p w14:paraId="6175BED8" w14:textId="77777777" w:rsidR="006353A2" w:rsidRDefault="006353A2" w:rsidP="006353A2">
            <w:pPr>
              <w:pStyle w:val="Tabletext"/>
            </w:pPr>
          </w:p>
          <w:p w14:paraId="7D276112" w14:textId="77777777" w:rsidR="006353A2" w:rsidRDefault="006353A2" w:rsidP="006353A2">
            <w:pPr>
              <w:pStyle w:val="Tabletext"/>
            </w:pPr>
          </w:p>
          <w:p w14:paraId="6AC3F25D" w14:textId="77777777" w:rsidR="006353A2" w:rsidRDefault="006353A2" w:rsidP="006353A2">
            <w:pPr>
              <w:pStyle w:val="Tabletext"/>
            </w:pPr>
          </w:p>
          <w:p w14:paraId="6A9BF27D" w14:textId="650D43EB" w:rsidR="006353A2" w:rsidRPr="006B076D" w:rsidRDefault="006353A2" w:rsidP="006353A2">
            <w:pPr>
              <w:pStyle w:val="Tabletext"/>
              <w:numPr>
                <w:ilvl w:val="0"/>
                <w:numId w:val="38"/>
              </w:numPr>
            </w:pPr>
            <w:r>
              <w:t>Duration</w:t>
            </w:r>
          </w:p>
        </w:tc>
        <w:tc>
          <w:tcPr>
            <w:tcW w:w="4855" w:type="dxa"/>
          </w:tcPr>
          <w:p w14:paraId="46409794" w14:textId="77777777" w:rsidR="006353A2" w:rsidRPr="006353A2" w:rsidRDefault="006353A2" w:rsidP="006353A2">
            <w:pPr>
              <w:pStyle w:val="Tabletext"/>
            </w:pPr>
            <w:r w:rsidRPr="006353A2">
              <w:t>Normally not more than 0.7 µs.</w:t>
            </w:r>
          </w:p>
          <w:p w14:paraId="28AABAE8" w14:textId="77777777" w:rsidR="006353A2" w:rsidRDefault="006353A2" w:rsidP="006353A2">
            <w:pPr>
              <w:pStyle w:val="Tabletext"/>
            </w:pPr>
          </w:p>
          <w:p w14:paraId="2983D838" w14:textId="77777777" w:rsidR="006353A2" w:rsidRPr="006353A2" w:rsidRDefault="006353A2" w:rsidP="006353A2">
            <w:pPr>
              <w:pStyle w:val="Tabletext"/>
              <w:spacing w:after="180"/>
            </w:pPr>
            <w:r w:rsidRPr="006353A2">
              <w:t>Identification coding should normally be in the form of a Morse letter.  The identification coding used should be as described in appropriate navigational publications.</w:t>
            </w:r>
          </w:p>
          <w:p w14:paraId="1CF60D37" w14:textId="218DE440" w:rsidR="006353A2" w:rsidRPr="006353A2" w:rsidRDefault="006353A2" w:rsidP="006353A2">
            <w:pPr>
              <w:pStyle w:val="Tabletext"/>
            </w:pPr>
            <w:r w:rsidRPr="006353A2">
              <w:t>The identification coding should comprise the full length of the radar beacon response and, where a Morse letter is used, the response should be divided with a ratio of one dash equal to three dots and one dot equal to one space.  The coding should normally commence with a dash.</w:t>
            </w:r>
          </w:p>
          <w:p w14:paraId="7BB28CE2" w14:textId="2665B8B2" w:rsidR="006B076D" w:rsidRPr="006B076D" w:rsidRDefault="006353A2" w:rsidP="006353A2">
            <w:pPr>
              <w:pStyle w:val="Tabletext"/>
            </w:pPr>
            <w:r w:rsidRPr="006353A2">
              <w:t>The duration of the response should be approximately 20% of the maximum range requirement of the particular radar beacon, or should not exceed five miles, whichever is the lower value.  In certain cases, the duration of the response may be adjusted to suit the operational requirements for the particular radar beacon (see Note 1)</w:t>
            </w:r>
          </w:p>
        </w:tc>
      </w:tr>
    </w:tbl>
    <w:p w14:paraId="75D2B1A4" w14:textId="37538E0F" w:rsidR="003640EC" w:rsidRPr="003640EC" w:rsidRDefault="003640EC" w:rsidP="003640EC">
      <w:pPr>
        <w:pStyle w:val="Noting"/>
        <w:ind w:left="1701" w:hanging="1134"/>
        <w:rPr>
          <w:b/>
        </w:rPr>
      </w:pPr>
      <w:r w:rsidRPr="000173C0">
        <w:rPr>
          <w:b/>
          <w:u w:val="single"/>
          <w:rPrChange w:id="4" w:author="Seamus Doyle" w:date="2017-02-15T18:36:00Z">
            <w:rPr>
              <w:b/>
            </w:rPr>
          </w:rPrChange>
        </w:rPr>
        <w:lastRenderedPageBreak/>
        <w:t>Note 1</w:t>
      </w:r>
      <w:r>
        <w:rPr>
          <w:b/>
        </w:rPr>
        <w:tab/>
      </w:r>
      <w:r w:rsidRPr="003640EC">
        <w:t>Characteristics for antenna aperture and gain, receiver sensitivity, transmitter power, racon response duration, racon ON period/ OFF period, and side-lobe suppression should be determined by Authorities.</w:t>
      </w:r>
    </w:p>
    <w:p w14:paraId="2EF5E846" w14:textId="77777777" w:rsidR="003640EC" w:rsidRPr="003640EC" w:rsidRDefault="003640EC" w:rsidP="003640EC">
      <w:pPr>
        <w:pStyle w:val="Noting"/>
        <w:ind w:left="1701" w:hanging="1134"/>
        <w:rPr>
          <w:b/>
        </w:rPr>
      </w:pPr>
      <w:r w:rsidRPr="003640EC">
        <w:rPr>
          <w:b/>
          <w:u w:val="single"/>
        </w:rPr>
        <w:t>Note 2:</w:t>
      </w:r>
      <w:r w:rsidRPr="003640EC">
        <w:rPr>
          <w:b/>
        </w:rPr>
        <w:tab/>
      </w:r>
      <w:r w:rsidRPr="003640EC">
        <w:t>Swept frequency racons are obsolescent and are not recommended for new installations.</w:t>
      </w:r>
    </w:p>
    <w:p w14:paraId="08F5B090" w14:textId="0A8BF504" w:rsidR="006B076D" w:rsidRDefault="003640EC" w:rsidP="003640EC">
      <w:pPr>
        <w:pStyle w:val="Noting"/>
        <w:ind w:left="1701" w:hanging="1134"/>
        <w:rPr>
          <w:b/>
        </w:rPr>
      </w:pPr>
      <w:r w:rsidRPr="003640EC">
        <w:rPr>
          <w:b/>
          <w:u w:val="single"/>
        </w:rPr>
        <w:t>Note 3:</w:t>
      </w:r>
      <w:r w:rsidRPr="003640EC">
        <w:rPr>
          <w:b/>
        </w:rPr>
        <w:tab/>
      </w:r>
      <w:r w:rsidRPr="003640EC">
        <w:t>Power output is not specified.</w:t>
      </w:r>
      <w:r>
        <w:t xml:space="preserve">  Please see </w:t>
      </w:r>
      <w:commentRangeStart w:id="5"/>
      <w:r w:rsidRPr="003640EC">
        <w:rPr>
          <w:highlight w:val="yellow"/>
        </w:rPr>
        <w:t>IALA Guideline 11xx</w:t>
      </w:r>
      <w:commentRangeEnd w:id="5"/>
      <w:r>
        <w:rPr>
          <w:rStyle w:val="CommentReference"/>
          <w:rFonts w:eastAsiaTheme="minorHAnsi" w:cstheme="minorBidi"/>
        </w:rPr>
        <w:commentReference w:id="5"/>
      </w:r>
      <w:r w:rsidRPr="003640EC">
        <w:t xml:space="preserve"> for information on racon signal strength.</w:t>
      </w:r>
    </w:p>
    <w:p w14:paraId="43156C00" w14:textId="34FC4948" w:rsidR="00A326AC" w:rsidRPr="00A326AC" w:rsidRDefault="00A326AC" w:rsidP="001B7940">
      <w:pPr>
        <w:pStyle w:val="Noting"/>
      </w:pPr>
      <w:r>
        <w:rPr>
          <w:b/>
        </w:rPr>
        <w:t>REQUESTS</w:t>
      </w:r>
      <w:r>
        <w:t xml:space="preserve"> </w:t>
      </w:r>
      <w:r w:rsidR="0094052B">
        <w:t>the</w:t>
      </w:r>
      <w:r w:rsidR="0094052B" w:rsidRPr="0094052B">
        <w:t xml:space="preserve"> </w:t>
      </w:r>
      <w:r w:rsidR="009031FA">
        <w:t xml:space="preserve">IALA </w:t>
      </w:r>
      <w:r w:rsidR="0094052B" w:rsidRPr="0094052B">
        <w:t>e</w:t>
      </w:r>
      <w:r w:rsidR="00623FF2">
        <w:t>-</w:t>
      </w:r>
      <w:r w:rsidRPr="0094052B">
        <w:t>Navigation Committee</w:t>
      </w:r>
      <w:r w:rsidR="00623FF2">
        <w:t xml:space="preserve"> or such other committee as the Council may direct</w:t>
      </w:r>
      <w:r w:rsidRPr="00A326AC">
        <w:t xml:space="preserve"> to keep the Recommendation under review and to propose amendments as necessar</w:t>
      </w:r>
      <w:r>
        <w:t>y</w:t>
      </w:r>
      <w:r w:rsidR="00320A41">
        <w:t>.</w:t>
      </w:r>
    </w:p>
    <w:p w14:paraId="23EF3F01" w14:textId="2B186F7F" w:rsidR="001B7940" w:rsidRPr="00405755" w:rsidRDefault="001B7940" w:rsidP="001B7940">
      <w:pPr>
        <w:pStyle w:val="Noting"/>
        <w:rPr>
          <w:rFonts w:ascii="Arial" w:hAnsi="Arial"/>
        </w:rPr>
      </w:pPr>
      <w:commentRangeStart w:id="6"/>
      <w:r w:rsidRPr="00405755">
        <w:rPr>
          <w:b/>
        </w:rPr>
        <w:t>RE</w:t>
      </w:r>
      <w:r w:rsidR="00A326AC">
        <w:rPr>
          <w:b/>
        </w:rPr>
        <w:t>VOKE</w:t>
      </w:r>
      <w:r w:rsidRPr="00405755">
        <w:rPr>
          <w:b/>
        </w:rPr>
        <w:t>S</w:t>
      </w:r>
      <w:r w:rsidRPr="00405755">
        <w:t xml:space="preserve"> </w:t>
      </w:r>
      <w:commentRangeEnd w:id="6"/>
      <w:r w:rsidR="0094052B">
        <w:rPr>
          <w:rStyle w:val="CommentReference"/>
          <w:rFonts w:eastAsiaTheme="minorHAnsi" w:cstheme="minorBidi"/>
        </w:rPr>
        <w:commentReference w:id="6"/>
      </w:r>
      <w:r w:rsidR="00C5418A">
        <w:rPr>
          <w:i/>
        </w:rPr>
        <w:t>[Recommendation O-xxx</w:t>
      </w:r>
      <w:r w:rsidR="008D16C2">
        <w:rPr>
          <w:i/>
        </w:rPr>
        <w:t xml:space="preserve"> Edition</w:t>
      </w:r>
      <w:r w:rsidR="00C5418A">
        <w:rPr>
          <w:i/>
        </w:rPr>
        <w:t>2.1</w:t>
      </w:r>
      <w:r w:rsidR="008D16C2">
        <w:rPr>
          <w:i/>
        </w:rPr>
        <w:t xml:space="preserve"> and Guideline</w:t>
      </w:r>
      <w:r w:rsidR="00C5418A">
        <w:rPr>
          <w:i/>
        </w:rPr>
        <w:t xml:space="preserve"> 1z</w:t>
      </w:r>
      <w:r w:rsidR="008D16C2">
        <w:rPr>
          <w:i/>
        </w:rPr>
        <w:t>zz</w:t>
      </w:r>
      <w:r w:rsidR="00A326AC" w:rsidRPr="00A326AC">
        <w:rPr>
          <w:i/>
        </w:rPr>
        <w:t xml:space="preserve"> Revision 3.2</w:t>
      </w:r>
      <w:r w:rsidR="00C5418A">
        <w:rPr>
          <w:i/>
        </w:rPr>
        <w:t>]</w:t>
      </w:r>
      <w:r w:rsidR="00A326AC">
        <w:rPr>
          <w:i/>
        </w:rPr>
        <w:t>.</w:t>
      </w:r>
    </w:p>
    <w:p w14:paraId="2DD750E3" w14:textId="5B057A27" w:rsidR="0044753A" w:rsidRPr="0044753A" w:rsidRDefault="0044753A" w:rsidP="009B692C">
      <w:pPr>
        <w:pStyle w:val="Bullet3recommendationtext"/>
      </w:pPr>
      <w:bookmarkStart w:id="7" w:name="_Ref361228803"/>
      <w:bookmarkStart w:id="8" w:name="_Toc359496675"/>
      <w:bookmarkEnd w:id="1"/>
      <w:bookmarkEnd w:id="7"/>
      <w:bookmarkEnd w:id="8"/>
    </w:p>
    <w:sectPr w:rsidR="0044753A" w:rsidRPr="0044753A" w:rsidSect="0083218D">
      <w:headerReference w:type="default" r:id="rId1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Michael Hadley" w:date="2017-02-07T12:04:00Z" w:initials="MH">
    <w:p w14:paraId="36434D2E" w14:textId="43F0CE31" w:rsidR="003640EC" w:rsidRDefault="003640EC">
      <w:pPr>
        <w:pStyle w:val="CommentText"/>
      </w:pPr>
      <w:r>
        <w:rPr>
          <w:rStyle w:val="CommentReference"/>
        </w:rPr>
        <w:annotationRef/>
      </w:r>
      <w:r>
        <w:t>Reference required when draft Guideline finalised.</w:t>
      </w:r>
    </w:p>
  </w:comment>
  <w:comment w:id="6" w:author="Michael Hadley" w:date="2016-11-15T12:22:00Z" w:initials="MH">
    <w:p w14:paraId="0D4AA809" w14:textId="6D6C35A1" w:rsidR="0094052B" w:rsidRDefault="0094052B">
      <w:pPr>
        <w:pStyle w:val="CommentText"/>
      </w:pPr>
      <w:r>
        <w:rPr>
          <w:rStyle w:val="CommentReference"/>
        </w:rPr>
        <w:annotationRef/>
      </w:r>
      <w:r>
        <w:t>Amend / delete as required.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434D2E" w15:done="0"/>
  <w15:commentEx w15:paraId="0D4AA80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A0B714" w14:textId="77777777" w:rsidR="00F74457" w:rsidRDefault="00F74457" w:rsidP="003274DB">
      <w:r>
        <w:separator/>
      </w:r>
    </w:p>
    <w:p w14:paraId="129C6292" w14:textId="77777777" w:rsidR="00F74457" w:rsidRDefault="00F74457"/>
  </w:endnote>
  <w:endnote w:type="continuationSeparator" w:id="0">
    <w:p w14:paraId="46E559F9" w14:textId="77777777" w:rsidR="00F74457" w:rsidRDefault="00F74457" w:rsidP="003274DB">
      <w:r>
        <w:continuationSeparator/>
      </w:r>
    </w:p>
    <w:p w14:paraId="67B96F42" w14:textId="77777777" w:rsidR="00F74457" w:rsidRDefault="00F744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CADCE" w14:textId="77777777" w:rsidR="00BC73E9" w:rsidRPr="00AC24F4" w:rsidRDefault="00BC73E9" w:rsidP="00BC73E9">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2AC46F22" w14:textId="77777777" w:rsidR="00BC73E9" w:rsidRPr="00AC24F4" w:rsidRDefault="00BC73E9" w:rsidP="00BC73E9">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14:paraId="4CE84723" w14:textId="77777777" w:rsidR="00BC73E9" w:rsidRPr="004B6107" w:rsidRDefault="00BC73E9" w:rsidP="00BC73E9">
    <w:pPr>
      <w:rPr>
        <w:rFonts w:ascii="Avenir Book" w:hAnsi="Avenir Book"/>
        <w:b/>
        <w:color w:val="00558C"/>
        <w:sz w:val="14"/>
        <w:szCs w:val="14"/>
      </w:rPr>
    </w:pPr>
    <w:r w:rsidRPr="004B6107">
      <w:rPr>
        <w:rFonts w:ascii="Avenir Book" w:hAnsi="Avenir Book"/>
        <w:b/>
        <w:color w:val="00558C"/>
        <w:sz w:val="14"/>
        <w:szCs w:val="14"/>
      </w:rPr>
      <w:t>www.iala-aism.org</w:t>
    </w:r>
  </w:p>
  <w:p w14:paraId="05FDF71D" w14:textId="77777777" w:rsidR="00BC73E9" w:rsidRPr="004B6107" w:rsidRDefault="00BC73E9" w:rsidP="00BC73E9">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0D2245B" w14:textId="7AFDCE80" w:rsidR="002E4993" w:rsidRPr="00ED2A8D" w:rsidRDefault="00BC73E9" w:rsidP="00BC73E9">
    <w:pPr>
      <w:pStyle w:val="Footer"/>
    </w:pPr>
    <w:r w:rsidRPr="004B6107">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400F0" w14:textId="77777777" w:rsidR="007A72CF" w:rsidRPr="007A72CF" w:rsidRDefault="007A72CF" w:rsidP="007A72CF">
    <w:pPr>
      <w:pStyle w:val="Footer"/>
      <w:rPr>
        <w:sz w:val="15"/>
        <w:szCs w:val="15"/>
      </w:rPr>
    </w:pPr>
  </w:p>
  <w:p w14:paraId="4E14B634" w14:textId="77777777" w:rsidR="007A72CF" w:rsidRDefault="007A72CF" w:rsidP="007A72CF">
    <w:pPr>
      <w:pStyle w:val="Footerportrait"/>
    </w:pPr>
  </w:p>
  <w:p w14:paraId="0B9EB984" w14:textId="77777777" w:rsidR="007A72CF" w:rsidRPr="007A72CF" w:rsidRDefault="00F74457" w:rsidP="007A72CF">
    <w:pPr>
      <w:pStyle w:val="Footerportrait"/>
      <w:rPr>
        <w:rStyle w:val="PageNumber"/>
      </w:rPr>
    </w:pPr>
    <w:r>
      <w:fldChar w:fldCharType="begin"/>
    </w:r>
    <w:r>
      <w:instrText xml:space="preserve"> STYLEREF "Document type" \* MERGEFORMAT </w:instrText>
    </w:r>
    <w:r>
      <w:fldChar w:fldCharType="separate"/>
    </w:r>
    <w:r w:rsidR="008331A1">
      <w:t>IALA Recommendation</w:t>
    </w:r>
    <w:r>
      <w:fldChar w:fldCharType="end"/>
    </w:r>
    <w:r w:rsidR="007A72CF">
      <w:t xml:space="preserve"> </w:t>
    </w:r>
    <w:fldSimple w:instr=" STYLEREF &quot;Document number&quot; \* MERGEFORMAT ">
      <w:r w:rsidR="008331A1">
        <w:t>R-101</w:t>
      </w:r>
    </w:fldSimple>
    <w:r w:rsidR="00564664">
      <w:t xml:space="preserve"> </w:t>
    </w:r>
    <w:r>
      <w:fldChar w:fldCharType="begin"/>
    </w:r>
    <w:r>
      <w:instrText xml:space="preserve"> STYLEREF "Document name" \* MERGEFORMAT </w:instrText>
    </w:r>
    <w:r>
      <w:fldChar w:fldCharType="separate"/>
    </w:r>
    <w:r w:rsidR="008331A1">
      <w:t>Marine Radar Beacons (Racons)</w:t>
    </w:r>
    <w:r>
      <w:fldChar w:fldCharType="end"/>
    </w:r>
    <w:r w:rsidR="007A72CF">
      <w:tab/>
    </w:r>
  </w:p>
  <w:p w14:paraId="633FC183" w14:textId="77777777" w:rsidR="008608A4" w:rsidRDefault="009779D5" w:rsidP="007A72CF">
    <w:pPr>
      <w:pStyle w:val="Footerportrait"/>
    </w:pPr>
    <w:fldSimple w:instr=" STYLEREF &quot;Edition number&quot; \* MERGEFORMAT ">
      <w:r w:rsidR="008331A1">
        <w:t>Edition 2.0</w:t>
      </w:r>
    </w:fldSimple>
    <w:r w:rsidR="007A72CF">
      <w:t xml:space="preserve"> </w:t>
    </w:r>
    <w:fldSimple w:instr=" STYLEREF &quot;Document date&quot; \* MERGEFORMAT ">
      <w:r w:rsidR="008331A1">
        <w:t>December 2004</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8331A1">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A08EB6" w14:textId="77777777" w:rsidR="00F74457" w:rsidRDefault="00F74457" w:rsidP="003274DB">
      <w:r>
        <w:separator/>
      </w:r>
    </w:p>
    <w:p w14:paraId="648F8E9E" w14:textId="77777777" w:rsidR="00F74457" w:rsidRDefault="00F74457"/>
  </w:footnote>
  <w:footnote w:type="continuationSeparator" w:id="0">
    <w:p w14:paraId="486439A4" w14:textId="77777777" w:rsidR="00F74457" w:rsidRDefault="00F74457" w:rsidP="003274DB">
      <w:r>
        <w:continuationSeparator/>
      </w:r>
    </w:p>
    <w:p w14:paraId="48042F4E" w14:textId="77777777" w:rsidR="00F74457" w:rsidRDefault="00F744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3D118" w14:textId="24DDFDC9" w:rsidR="002E4993" w:rsidRPr="00ED2A8D" w:rsidRDefault="002E4993" w:rsidP="008331A1">
    <w:pPr>
      <w:pStyle w:val="Header"/>
      <w:jc w:val="right"/>
    </w:pPr>
    <w:r w:rsidRPr="00442889">
      <w:rPr>
        <w:noProof/>
        <w:lang w:val="en-IE" w:eastAsia="en-IE"/>
      </w:rPr>
      <w:drawing>
        <wp:anchor distT="0" distB="0" distL="114300" distR="114300" simplePos="0" relativeHeight="251657214" behindDoc="1" locked="0" layoutInCell="1" allowOverlap="1" wp14:anchorId="58BAA982" wp14:editId="0C05C63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8331A1">
      <w:t>ENAV20-13.8.1</w:t>
    </w:r>
  </w:p>
  <w:p w14:paraId="4B69578A" w14:textId="77777777" w:rsidR="002E4993" w:rsidRPr="00ED2A8D" w:rsidRDefault="002E4993" w:rsidP="008747E0">
    <w:pPr>
      <w:pStyle w:val="Header"/>
    </w:pPr>
  </w:p>
  <w:p w14:paraId="23503076" w14:textId="77777777" w:rsidR="002E4993" w:rsidRDefault="002E4993" w:rsidP="008747E0">
    <w:pPr>
      <w:pStyle w:val="Header"/>
    </w:pPr>
  </w:p>
  <w:p w14:paraId="565FE4D9" w14:textId="77777777" w:rsidR="002E4993" w:rsidRDefault="002E4993" w:rsidP="008747E0">
    <w:pPr>
      <w:pStyle w:val="Header"/>
    </w:pPr>
  </w:p>
  <w:p w14:paraId="37DB4BB3" w14:textId="77777777" w:rsidR="002E4993" w:rsidRDefault="002E4993" w:rsidP="008747E0">
    <w:pPr>
      <w:pStyle w:val="Header"/>
    </w:pPr>
  </w:p>
  <w:p w14:paraId="72F3D6F5" w14:textId="77777777" w:rsidR="002E4993" w:rsidRDefault="002E4993" w:rsidP="008747E0">
    <w:pPr>
      <w:pStyle w:val="Header"/>
    </w:pPr>
  </w:p>
  <w:p w14:paraId="0F8A7968"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54919AE5" wp14:editId="70F0338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E603CC2" w14:textId="77777777" w:rsidR="002E4993" w:rsidRPr="00ED2A8D" w:rsidRDefault="002E4993" w:rsidP="008747E0">
    <w:pPr>
      <w:pStyle w:val="Header"/>
    </w:pPr>
  </w:p>
  <w:p w14:paraId="5D07BE3C"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DF165"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483E7BD4" wp14:editId="202160E4">
          <wp:simplePos x="0" y="0"/>
          <wp:positionH relativeFrom="page">
            <wp:posOffset>6840855</wp:posOffset>
          </wp:positionH>
          <wp:positionV relativeFrom="page">
            <wp:posOffset>0</wp:posOffset>
          </wp:positionV>
          <wp:extent cx="720000" cy="720000"/>
          <wp:effectExtent l="0" t="0" r="4445" b="4445"/>
          <wp:wrapNone/>
          <wp:docPr id="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6285C8" w14:textId="77777777" w:rsidR="002E4993" w:rsidRPr="00ED2A8D" w:rsidRDefault="002E4993" w:rsidP="008747E0">
    <w:pPr>
      <w:pStyle w:val="Header"/>
    </w:pPr>
  </w:p>
  <w:p w14:paraId="48B33E8B" w14:textId="77777777" w:rsidR="002E4993" w:rsidRDefault="002E4993" w:rsidP="008747E0">
    <w:pPr>
      <w:pStyle w:val="Header"/>
    </w:pPr>
  </w:p>
  <w:p w14:paraId="1F734220" w14:textId="77777777" w:rsidR="002E4993" w:rsidRDefault="002E4993" w:rsidP="008747E0">
    <w:pPr>
      <w:pStyle w:val="Header"/>
    </w:pPr>
  </w:p>
  <w:p w14:paraId="23BC811F" w14:textId="77777777" w:rsidR="002E4993" w:rsidRDefault="002E4993" w:rsidP="008747E0">
    <w:pPr>
      <w:pStyle w:val="Header"/>
    </w:pPr>
  </w:p>
  <w:p w14:paraId="11B23E48" w14:textId="77777777" w:rsidR="002E4993" w:rsidRPr="00441393" w:rsidRDefault="002E4993" w:rsidP="00441393">
    <w:pPr>
      <w:pStyle w:val="Contents"/>
    </w:pPr>
    <w:r>
      <w:t>DOCUMENT REVISION</w:t>
    </w:r>
  </w:p>
  <w:p w14:paraId="7E0C1696" w14:textId="77777777" w:rsidR="002E4993" w:rsidRPr="00ED2A8D" w:rsidRDefault="002E4993" w:rsidP="008747E0">
    <w:pPr>
      <w:pStyle w:val="Header"/>
    </w:pPr>
  </w:p>
  <w:p w14:paraId="30CB6ECE"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F9850" w14:textId="77777777"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62D7BDBF" wp14:editId="09973B1B">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6AAE2C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8BCD05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1DDE0D2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656EABE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8621F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05678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3F6305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9BED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4492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940E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A81280"/>
    <w:multiLevelType w:val="hybridMultilevel"/>
    <w:tmpl w:val="D4B6DE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613543"/>
    <w:multiLevelType w:val="hybridMultilevel"/>
    <w:tmpl w:val="14B48BDC"/>
    <w:lvl w:ilvl="0" w:tplc="D0586848">
      <w:start w:val="1"/>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373C2B1F"/>
    <w:multiLevelType w:val="hybridMultilevel"/>
    <w:tmpl w:val="14B48BDC"/>
    <w:lvl w:ilvl="0" w:tplc="D0586848">
      <w:start w:val="1"/>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26"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93B41EC"/>
    <w:multiLevelType w:val="hybridMultilevel"/>
    <w:tmpl w:val="14B48BDC"/>
    <w:lvl w:ilvl="0" w:tplc="D0586848">
      <w:start w:val="1"/>
      <w:numFmt w:val="decimal"/>
      <w:lvlText w:val="%1"/>
      <w:lvlJc w:val="left"/>
      <w:pPr>
        <w:ind w:left="473" w:hanging="360"/>
      </w:pPr>
      <w:rPr>
        <w:rFonts w:hint="default"/>
      </w:rPr>
    </w:lvl>
    <w:lvl w:ilvl="1" w:tplc="08090019" w:tentative="1">
      <w:start w:val="1"/>
      <w:numFmt w:val="lowerLetter"/>
      <w:lvlText w:val="%2."/>
      <w:lvlJc w:val="left"/>
      <w:pPr>
        <w:ind w:left="1193" w:hanging="360"/>
      </w:pPr>
    </w:lvl>
    <w:lvl w:ilvl="2" w:tplc="0809001B" w:tentative="1">
      <w:start w:val="1"/>
      <w:numFmt w:val="lowerRoman"/>
      <w:lvlText w:val="%3."/>
      <w:lvlJc w:val="right"/>
      <w:pPr>
        <w:ind w:left="1913" w:hanging="180"/>
      </w:pPr>
    </w:lvl>
    <w:lvl w:ilvl="3" w:tplc="0809000F" w:tentative="1">
      <w:start w:val="1"/>
      <w:numFmt w:val="decimal"/>
      <w:lvlText w:val="%4."/>
      <w:lvlJc w:val="left"/>
      <w:pPr>
        <w:ind w:left="2633" w:hanging="360"/>
      </w:pPr>
    </w:lvl>
    <w:lvl w:ilvl="4" w:tplc="08090019" w:tentative="1">
      <w:start w:val="1"/>
      <w:numFmt w:val="lowerLetter"/>
      <w:lvlText w:val="%5."/>
      <w:lvlJc w:val="left"/>
      <w:pPr>
        <w:ind w:left="3353" w:hanging="360"/>
      </w:pPr>
    </w:lvl>
    <w:lvl w:ilvl="5" w:tplc="0809001B" w:tentative="1">
      <w:start w:val="1"/>
      <w:numFmt w:val="lowerRoman"/>
      <w:lvlText w:val="%6."/>
      <w:lvlJc w:val="right"/>
      <w:pPr>
        <w:ind w:left="4073" w:hanging="180"/>
      </w:pPr>
    </w:lvl>
    <w:lvl w:ilvl="6" w:tplc="0809000F" w:tentative="1">
      <w:start w:val="1"/>
      <w:numFmt w:val="decimal"/>
      <w:lvlText w:val="%7."/>
      <w:lvlJc w:val="left"/>
      <w:pPr>
        <w:ind w:left="4793" w:hanging="360"/>
      </w:pPr>
    </w:lvl>
    <w:lvl w:ilvl="7" w:tplc="08090019" w:tentative="1">
      <w:start w:val="1"/>
      <w:numFmt w:val="lowerLetter"/>
      <w:lvlText w:val="%8."/>
      <w:lvlJc w:val="left"/>
      <w:pPr>
        <w:ind w:left="5513" w:hanging="360"/>
      </w:pPr>
    </w:lvl>
    <w:lvl w:ilvl="8" w:tplc="0809001B" w:tentative="1">
      <w:start w:val="1"/>
      <w:numFmt w:val="lowerRoman"/>
      <w:lvlText w:val="%9."/>
      <w:lvlJc w:val="right"/>
      <w:pPr>
        <w:ind w:left="6233" w:hanging="180"/>
      </w:pPr>
    </w:lvl>
  </w:abstractNum>
  <w:abstractNum w:abstractNumId="28"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6"/>
  </w:num>
  <w:num w:numId="3">
    <w:abstractNumId w:val="22"/>
  </w:num>
  <w:num w:numId="4">
    <w:abstractNumId w:val="15"/>
  </w:num>
  <w:num w:numId="5">
    <w:abstractNumId w:val="21"/>
  </w:num>
  <w:num w:numId="6">
    <w:abstractNumId w:val="13"/>
  </w:num>
  <w:num w:numId="7">
    <w:abstractNumId w:val="16"/>
  </w:num>
  <w:num w:numId="8">
    <w:abstractNumId w:val="29"/>
  </w:num>
  <w:num w:numId="9">
    <w:abstractNumId w:val="33"/>
  </w:num>
  <w:num w:numId="10">
    <w:abstractNumId w:val="31"/>
  </w:num>
  <w:num w:numId="11">
    <w:abstractNumId w:val="30"/>
  </w:num>
  <w:num w:numId="12">
    <w:abstractNumId w:val="28"/>
  </w:num>
  <w:num w:numId="13">
    <w:abstractNumId w:val="18"/>
  </w:num>
  <w:num w:numId="14">
    <w:abstractNumId w:val="32"/>
  </w:num>
  <w:num w:numId="15">
    <w:abstractNumId w:val="10"/>
  </w:num>
  <w:num w:numId="16">
    <w:abstractNumId w:val="23"/>
  </w:num>
  <w:num w:numId="17">
    <w:abstractNumId w:val="19"/>
  </w:num>
  <w:num w:numId="18">
    <w:abstractNumId w:val="20"/>
  </w:num>
  <w:num w:numId="19">
    <w:abstractNumId w:val="17"/>
  </w:num>
  <w:num w:numId="20">
    <w:abstractNumId w:val="36"/>
  </w:num>
  <w:num w:numId="21">
    <w:abstractNumId w:val="34"/>
  </w:num>
  <w:num w:numId="22">
    <w:abstractNumId w:val="35"/>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7"/>
  </w:num>
  <w:num w:numId="34">
    <w:abstractNumId w:val="24"/>
  </w:num>
  <w:num w:numId="35">
    <w:abstractNumId w:val="35"/>
  </w:num>
  <w:num w:numId="36">
    <w:abstractNumId w:val="25"/>
  </w:num>
  <w:num w:numId="37">
    <w:abstractNumId w:val="27"/>
  </w:num>
  <w:num w:numId="38">
    <w:abstractNumId w:val="12"/>
  </w:num>
  <w:num w:numId="39">
    <w:abstractNumId w:val="11"/>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C44"/>
    <w:rsid w:val="000173C0"/>
    <w:rsid w:val="000174F9"/>
    <w:rsid w:val="00023C4D"/>
    <w:rsid w:val="000258F6"/>
    <w:rsid w:val="000379A7"/>
    <w:rsid w:val="00040954"/>
    <w:rsid w:val="00040EB8"/>
    <w:rsid w:val="00055311"/>
    <w:rsid w:val="00057B6D"/>
    <w:rsid w:val="00060C0C"/>
    <w:rsid w:val="00061A7B"/>
    <w:rsid w:val="00084FE9"/>
    <w:rsid w:val="000859C4"/>
    <w:rsid w:val="000904ED"/>
    <w:rsid w:val="0009304C"/>
    <w:rsid w:val="00094508"/>
    <w:rsid w:val="00096642"/>
    <w:rsid w:val="000A27A8"/>
    <w:rsid w:val="000B26B9"/>
    <w:rsid w:val="000C711B"/>
    <w:rsid w:val="000E3954"/>
    <w:rsid w:val="000E3E52"/>
    <w:rsid w:val="000F0F9F"/>
    <w:rsid w:val="000F3F43"/>
    <w:rsid w:val="00111E0A"/>
    <w:rsid w:val="00113D5B"/>
    <w:rsid w:val="00113F8F"/>
    <w:rsid w:val="001158BD"/>
    <w:rsid w:val="0011782B"/>
    <w:rsid w:val="00122F59"/>
    <w:rsid w:val="00130057"/>
    <w:rsid w:val="001349DB"/>
    <w:rsid w:val="00136E58"/>
    <w:rsid w:val="00140600"/>
    <w:rsid w:val="00143FAD"/>
    <w:rsid w:val="00161325"/>
    <w:rsid w:val="00166C2E"/>
    <w:rsid w:val="001875B1"/>
    <w:rsid w:val="001B7940"/>
    <w:rsid w:val="001C16E6"/>
    <w:rsid w:val="001D4A3E"/>
    <w:rsid w:val="001E416D"/>
    <w:rsid w:val="001F72F7"/>
    <w:rsid w:val="00201337"/>
    <w:rsid w:val="002022EA"/>
    <w:rsid w:val="00205B17"/>
    <w:rsid w:val="00205D9B"/>
    <w:rsid w:val="002204DA"/>
    <w:rsid w:val="0022371A"/>
    <w:rsid w:val="002520AD"/>
    <w:rsid w:val="002547CB"/>
    <w:rsid w:val="00257DF8"/>
    <w:rsid w:val="00257E4A"/>
    <w:rsid w:val="0027175D"/>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640EC"/>
    <w:rsid w:val="00380350"/>
    <w:rsid w:val="00380B4E"/>
    <w:rsid w:val="003816E4"/>
    <w:rsid w:val="003A7759"/>
    <w:rsid w:val="003B03EA"/>
    <w:rsid w:val="003B5C7C"/>
    <w:rsid w:val="003C7C34"/>
    <w:rsid w:val="003D0F37"/>
    <w:rsid w:val="003D49C0"/>
    <w:rsid w:val="003D5150"/>
    <w:rsid w:val="003F1C3A"/>
    <w:rsid w:val="00401703"/>
    <w:rsid w:val="0040376B"/>
    <w:rsid w:val="00405755"/>
    <w:rsid w:val="00441393"/>
    <w:rsid w:val="0044753A"/>
    <w:rsid w:val="00447CF0"/>
    <w:rsid w:val="00456EE9"/>
    <w:rsid w:val="00456F10"/>
    <w:rsid w:val="00492A8D"/>
    <w:rsid w:val="004A01C5"/>
    <w:rsid w:val="004B518C"/>
    <w:rsid w:val="004C3279"/>
    <w:rsid w:val="004D24EC"/>
    <w:rsid w:val="004E1D57"/>
    <w:rsid w:val="004E2F16"/>
    <w:rsid w:val="004E709D"/>
    <w:rsid w:val="00503044"/>
    <w:rsid w:val="00523040"/>
    <w:rsid w:val="00526234"/>
    <w:rsid w:val="00530A84"/>
    <w:rsid w:val="005378B8"/>
    <w:rsid w:val="0054564C"/>
    <w:rsid w:val="00557434"/>
    <w:rsid w:val="005629E8"/>
    <w:rsid w:val="00564664"/>
    <w:rsid w:val="0059159F"/>
    <w:rsid w:val="00595415"/>
    <w:rsid w:val="00597652"/>
    <w:rsid w:val="005A080B"/>
    <w:rsid w:val="005B12A5"/>
    <w:rsid w:val="005C161A"/>
    <w:rsid w:val="005C1BCB"/>
    <w:rsid w:val="005C2312"/>
    <w:rsid w:val="005C4735"/>
    <w:rsid w:val="005C5C63"/>
    <w:rsid w:val="005C67E5"/>
    <w:rsid w:val="005D304B"/>
    <w:rsid w:val="005E3989"/>
    <w:rsid w:val="005E4659"/>
    <w:rsid w:val="005F1386"/>
    <w:rsid w:val="005F17C2"/>
    <w:rsid w:val="005F5934"/>
    <w:rsid w:val="006127AC"/>
    <w:rsid w:val="00623FF2"/>
    <w:rsid w:val="00634A78"/>
    <w:rsid w:val="006353A2"/>
    <w:rsid w:val="00640299"/>
    <w:rsid w:val="00642025"/>
    <w:rsid w:val="0065107F"/>
    <w:rsid w:val="00657038"/>
    <w:rsid w:val="00666061"/>
    <w:rsid w:val="00667424"/>
    <w:rsid w:val="00667792"/>
    <w:rsid w:val="00671677"/>
    <w:rsid w:val="006750F2"/>
    <w:rsid w:val="00682F47"/>
    <w:rsid w:val="0068553C"/>
    <w:rsid w:val="00685F34"/>
    <w:rsid w:val="006975A8"/>
    <w:rsid w:val="00697AF7"/>
    <w:rsid w:val="006A48A6"/>
    <w:rsid w:val="006B076D"/>
    <w:rsid w:val="006B2D4C"/>
    <w:rsid w:val="006C3053"/>
    <w:rsid w:val="006E0E7D"/>
    <w:rsid w:val="006E2635"/>
    <w:rsid w:val="006F1C14"/>
    <w:rsid w:val="0072737A"/>
    <w:rsid w:val="00731DEE"/>
    <w:rsid w:val="007326BF"/>
    <w:rsid w:val="0074389F"/>
    <w:rsid w:val="00755B03"/>
    <w:rsid w:val="00766AD4"/>
    <w:rsid w:val="007715E8"/>
    <w:rsid w:val="00776004"/>
    <w:rsid w:val="0078486B"/>
    <w:rsid w:val="00785A39"/>
    <w:rsid w:val="00787D8A"/>
    <w:rsid w:val="00790277"/>
    <w:rsid w:val="00791EBC"/>
    <w:rsid w:val="00793577"/>
    <w:rsid w:val="007A3F1A"/>
    <w:rsid w:val="007A446A"/>
    <w:rsid w:val="007A72CF"/>
    <w:rsid w:val="007B6A93"/>
    <w:rsid w:val="007D2107"/>
    <w:rsid w:val="007D5895"/>
    <w:rsid w:val="007D77AB"/>
    <w:rsid w:val="007E30DF"/>
    <w:rsid w:val="007F7544"/>
    <w:rsid w:val="00800995"/>
    <w:rsid w:val="00820EE3"/>
    <w:rsid w:val="00822227"/>
    <w:rsid w:val="0083218D"/>
    <w:rsid w:val="008326B2"/>
    <w:rsid w:val="008331A1"/>
    <w:rsid w:val="008336A7"/>
    <w:rsid w:val="00846831"/>
    <w:rsid w:val="00850F97"/>
    <w:rsid w:val="0085242A"/>
    <w:rsid w:val="00856939"/>
    <w:rsid w:val="008608A4"/>
    <w:rsid w:val="00865532"/>
    <w:rsid w:val="008737D3"/>
    <w:rsid w:val="008747E0"/>
    <w:rsid w:val="00876841"/>
    <w:rsid w:val="008972C3"/>
    <w:rsid w:val="008B237E"/>
    <w:rsid w:val="008C33B5"/>
    <w:rsid w:val="008D017F"/>
    <w:rsid w:val="008D1018"/>
    <w:rsid w:val="008D16C2"/>
    <w:rsid w:val="008E1F69"/>
    <w:rsid w:val="008E59A3"/>
    <w:rsid w:val="008F57D8"/>
    <w:rsid w:val="00902834"/>
    <w:rsid w:val="009031FA"/>
    <w:rsid w:val="009069AA"/>
    <w:rsid w:val="00911CE8"/>
    <w:rsid w:val="00914E26"/>
    <w:rsid w:val="0091590F"/>
    <w:rsid w:val="00920B0A"/>
    <w:rsid w:val="0092540C"/>
    <w:rsid w:val="00925E0F"/>
    <w:rsid w:val="00931A57"/>
    <w:rsid w:val="0094052B"/>
    <w:rsid w:val="009414E6"/>
    <w:rsid w:val="009575C8"/>
    <w:rsid w:val="00971591"/>
    <w:rsid w:val="00974564"/>
    <w:rsid w:val="00974E99"/>
    <w:rsid w:val="009764FA"/>
    <w:rsid w:val="009779D5"/>
    <w:rsid w:val="00980192"/>
    <w:rsid w:val="00994A35"/>
    <w:rsid w:val="00994D97"/>
    <w:rsid w:val="009A0F4C"/>
    <w:rsid w:val="009B5154"/>
    <w:rsid w:val="009B692C"/>
    <w:rsid w:val="009B785E"/>
    <w:rsid w:val="009C26F8"/>
    <w:rsid w:val="009C3A74"/>
    <w:rsid w:val="009C609E"/>
    <w:rsid w:val="009E16EC"/>
    <w:rsid w:val="009E4A4D"/>
    <w:rsid w:val="009F081F"/>
    <w:rsid w:val="00A03CFD"/>
    <w:rsid w:val="00A04F81"/>
    <w:rsid w:val="00A13E56"/>
    <w:rsid w:val="00A24838"/>
    <w:rsid w:val="00A326AC"/>
    <w:rsid w:val="00A4308C"/>
    <w:rsid w:val="00A549B3"/>
    <w:rsid w:val="00A67CD7"/>
    <w:rsid w:val="00A70F46"/>
    <w:rsid w:val="00A72ED7"/>
    <w:rsid w:val="00A76BCD"/>
    <w:rsid w:val="00A90D86"/>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212C"/>
    <w:rsid w:val="00B95BB4"/>
    <w:rsid w:val="00BA0F98"/>
    <w:rsid w:val="00BA1517"/>
    <w:rsid w:val="00BA525E"/>
    <w:rsid w:val="00BA67FD"/>
    <w:rsid w:val="00BA7C48"/>
    <w:rsid w:val="00BC27F6"/>
    <w:rsid w:val="00BC39F4"/>
    <w:rsid w:val="00BC73E9"/>
    <w:rsid w:val="00BD0748"/>
    <w:rsid w:val="00BD7EE1"/>
    <w:rsid w:val="00BE5568"/>
    <w:rsid w:val="00BF1358"/>
    <w:rsid w:val="00C0106D"/>
    <w:rsid w:val="00C01453"/>
    <w:rsid w:val="00C0462A"/>
    <w:rsid w:val="00C133BE"/>
    <w:rsid w:val="00C222B4"/>
    <w:rsid w:val="00C265F7"/>
    <w:rsid w:val="00C35CF6"/>
    <w:rsid w:val="00C36028"/>
    <w:rsid w:val="00C417DC"/>
    <w:rsid w:val="00C42C0D"/>
    <w:rsid w:val="00C45042"/>
    <w:rsid w:val="00C533EC"/>
    <w:rsid w:val="00C5418A"/>
    <w:rsid w:val="00C5470E"/>
    <w:rsid w:val="00C55EFB"/>
    <w:rsid w:val="00C56585"/>
    <w:rsid w:val="00C56B3F"/>
    <w:rsid w:val="00C759CC"/>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525F"/>
    <w:rsid w:val="00CC6246"/>
    <w:rsid w:val="00CE5E46"/>
    <w:rsid w:val="00D03225"/>
    <w:rsid w:val="00D12F28"/>
    <w:rsid w:val="00D1463A"/>
    <w:rsid w:val="00D3700C"/>
    <w:rsid w:val="00D40847"/>
    <w:rsid w:val="00D47A1C"/>
    <w:rsid w:val="00D653B1"/>
    <w:rsid w:val="00D65EF9"/>
    <w:rsid w:val="00D74AE1"/>
    <w:rsid w:val="00D865A8"/>
    <w:rsid w:val="00D92C2D"/>
    <w:rsid w:val="00DA0837"/>
    <w:rsid w:val="00DA09DA"/>
    <w:rsid w:val="00DA17CD"/>
    <w:rsid w:val="00DB25B3"/>
    <w:rsid w:val="00DD1DE5"/>
    <w:rsid w:val="00DE0893"/>
    <w:rsid w:val="00DE2814"/>
    <w:rsid w:val="00DF68EA"/>
    <w:rsid w:val="00E01272"/>
    <w:rsid w:val="00E03846"/>
    <w:rsid w:val="00E20A7D"/>
    <w:rsid w:val="00E27A2F"/>
    <w:rsid w:val="00E42A94"/>
    <w:rsid w:val="00E458BF"/>
    <w:rsid w:val="00E62428"/>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4457"/>
    <w:rsid w:val="00F752E1"/>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F6C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35"/>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35"/>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BC73E9"/>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D3CFE-BDE3-45EF-8B19-283153E33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736</Words>
  <Characters>4200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4927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6</cp:revision>
  <dcterms:created xsi:type="dcterms:W3CDTF">2017-02-07T11:35:00Z</dcterms:created>
  <dcterms:modified xsi:type="dcterms:W3CDTF">2017-02-15T20:14:00Z</dcterms:modified>
  <cp:category/>
</cp:coreProperties>
</file>